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Pr="00684FE4" w:rsidRDefault="00914E9D" w:rsidP="0025778B">
      <w:pPr>
        <w:jc w:val="center"/>
        <w:rPr>
          <w:rFonts w:ascii="Tahoma" w:hAnsi="Tahoma" w:cs="Tahoma"/>
          <w:b/>
          <w:color w:val="1F497D"/>
          <w:sz w:val="32"/>
          <w:szCs w:val="20"/>
        </w:rPr>
      </w:pPr>
    </w:p>
    <w:p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8C6AA0" w:rsidP="0025778B">
      <w:pPr>
        <w:jc w:val="center"/>
        <w:rPr>
          <w:rFonts w:ascii="Tahoma" w:hAnsi="Tahoma" w:cs="Tahoma"/>
          <w:snapToGrid w:val="0"/>
          <w:color w:val="1F497D"/>
        </w:rPr>
      </w:pPr>
      <w:r>
        <w:rPr>
          <w:noProof/>
          <w:lang w:val="es-BO" w:eastAsia="es-BO"/>
        </w:rPr>
        <w:drawing>
          <wp:anchor distT="0" distB="0" distL="114300" distR="114300" simplePos="0" relativeHeight="251657728" behindDoc="0" locked="0" layoutInCell="1" allowOverlap="1">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60"/>
      </w:tblGrid>
      <w:tr w:rsidR="0025778B" w:rsidRPr="00B76F9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8E540E">
              <w:rPr>
                <w:rFonts w:ascii="Tahoma" w:hAnsi="Tahoma" w:cs="Tahoma"/>
                <w:b/>
                <w:color w:val="1F497D"/>
                <w:sz w:val="32"/>
                <w:szCs w:val="32"/>
                <w:lang w:val="es-BO"/>
              </w:rPr>
              <w:t>061</w:t>
            </w:r>
            <w:r w:rsidR="00E837D8" w:rsidRPr="00684FE4">
              <w:rPr>
                <w:rFonts w:ascii="Tahoma" w:hAnsi="Tahoma" w:cs="Tahoma"/>
                <w:b/>
                <w:color w:val="1F497D"/>
                <w:sz w:val="32"/>
                <w:szCs w:val="32"/>
                <w:lang w:val="es-BO"/>
              </w:rPr>
              <w:t>/201</w:t>
            </w:r>
            <w:r w:rsidR="000A6A2E">
              <w:rPr>
                <w:rFonts w:ascii="Tahoma" w:hAnsi="Tahoma" w:cs="Tahoma"/>
                <w:b/>
                <w:color w:val="1F497D"/>
                <w:sz w:val="32"/>
                <w:szCs w:val="32"/>
                <w:lang w:val="es-BO"/>
              </w:rPr>
              <w:t>7</w:t>
            </w:r>
          </w:p>
          <w:p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A266BD">
              <w:rPr>
                <w:rFonts w:ascii="Tahoma" w:hAnsi="Tahoma" w:cs="Tahoma"/>
                <w:b/>
                <w:color w:val="1F497D"/>
                <w:sz w:val="32"/>
                <w:szCs w:val="32"/>
                <w:lang w:val="es-BO"/>
              </w:rPr>
              <w:t>TORRES</w:t>
            </w:r>
            <w:r w:rsidRPr="00684FE4">
              <w:rPr>
                <w:rFonts w:ascii="Tahoma" w:hAnsi="Tahoma" w:cs="Tahoma"/>
                <w:b/>
                <w:color w:val="1F497D"/>
                <w:sz w:val="32"/>
                <w:szCs w:val="32"/>
                <w:lang w:val="es-BO"/>
              </w:rPr>
              <w:t>”</w:t>
            </w:r>
          </w:p>
        </w:tc>
      </w:tr>
    </w:tbl>
    <w:p w:rsidR="00CE1C2E" w:rsidRPr="00684FE4" w:rsidRDefault="00CE1C2E" w:rsidP="002C3600">
      <w:pPr>
        <w:rPr>
          <w:color w:val="1F497D"/>
        </w:rPr>
      </w:pPr>
      <w:r w:rsidRPr="00684FE4">
        <w:rPr>
          <w:color w:val="1F497D"/>
        </w:rPr>
        <w:br w:type="page"/>
      </w:r>
    </w:p>
    <w:p w:rsidR="00597282" w:rsidRPr="004852C4" w:rsidRDefault="00597282" w:rsidP="00597282">
      <w:pPr>
        <w:jc w:val="center"/>
        <w:rPr>
          <w:color w:val="002060"/>
        </w:rPr>
      </w:pPr>
      <w:bookmarkStart w:id="0" w:name="_Toc330030631"/>
      <w:bookmarkStart w:id="1" w:name="_Toc450894348"/>
      <w:r w:rsidRPr="004852C4">
        <w:rPr>
          <w:rFonts w:ascii="Tahoma" w:hAnsi="Tahoma" w:cs="Tahoma"/>
          <w:b/>
          <w:color w:val="002060"/>
          <w:sz w:val="28"/>
          <w:szCs w:val="28"/>
        </w:rPr>
        <w:lastRenderedPageBreak/>
        <w:t xml:space="preserve">TÉRMINOS BÁSICOS DE CONTRATACIÓN </w:t>
      </w: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rFonts w:ascii="Tahoma" w:hAnsi="Tahoma" w:cs="Tahoma"/>
          <w:b/>
          <w:color w:val="002060"/>
          <w:sz w:val="28"/>
          <w:szCs w:val="28"/>
        </w:rPr>
      </w:pPr>
      <w:r w:rsidRPr="004852C4">
        <w:rPr>
          <w:rFonts w:ascii="Tahoma" w:hAnsi="Tahoma" w:cs="Tahoma"/>
          <w:b/>
          <w:color w:val="002060"/>
          <w:sz w:val="28"/>
          <w:szCs w:val="28"/>
        </w:rPr>
        <w:t>Contenido</w:t>
      </w:r>
    </w:p>
    <w:p w:rsidR="00597282" w:rsidRPr="004852C4" w:rsidRDefault="00597282" w:rsidP="00597282">
      <w:pPr>
        <w:rPr>
          <w:color w:val="002060"/>
        </w:rPr>
      </w:pPr>
    </w:p>
    <w:p w:rsidR="00597282" w:rsidRPr="004852C4" w:rsidRDefault="00EA50A9" w:rsidP="00597282">
      <w:pPr>
        <w:pStyle w:val="TDC1"/>
        <w:spacing w:line="360" w:lineRule="auto"/>
        <w:rPr>
          <w:rFonts w:ascii="Calibri" w:hAnsi="Calibri" w:cs="Times New Roman"/>
          <w:b w:val="0"/>
          <w:noProof/>
          <w:color w:val="002060"/>
          <w:lang w:val="es-BO" w:eastAsia="es-BO"/>
        </w:rPr>
      </w:pPr>
      <w:r w:rsidRPr="004852C4">
        <w:rPr>
          <w:b w:val="0"/>
          <w:color w:val="002060"/>
          <w:lang w:val="es-ES"/>
        </w:rPr>
        <w:fldChar w:fldCharType="begin"/>
      </w:r>
      <w:r w:rsidR="00597282" w:rsidRPr="004852C4">
        <w:rPr>
          <w:b w:val="0"/>
          <w:color w:val="002060"/>
          <w:lang w:val="es-ES"/>
        </w:rPr>
        <w:instrText xml:space="preserve"> TOC \o "1-1" \h \z \t "Título 2,2,Título 3,3" </w:instrText>
      </w:r>
      <w:r w:rsidRPr="004852C4">
        <w:rPr>
          <w:b w:val="0"/>
          <w:color w:val="002060"/>
          <w:lang w:val="es-ES"/>
        </w:rPr>
        <w:fldChar w:fldCharType="separate"/>
      </w:r>
      <w:hyperlink w:anchor="_Toc330030630" w:history="1">
        <w:r w:rsidR="00597282" w:rsidRPr="004852C4">
          <w:rPr>
            <w:rStyle w:val="Hipervnculo"/>
            <w:noProof/>
            <w:color w:val="002060"/>
          </w:rPr>
          <w:t>PARTE I</w:t>
        </w:r>
        <w:r w:rsidR="00597282" w:rsidRPr="004852C4">
          <w:rPr>
            <w:noProof/>
            <w:webHidden/>
            <w:color w:val="002060"/>
          </w:rPr>
          <w:tab/>
        </w:r>
        <w:r w:rsidRPr="004852C4">
          <w:rPr>
            <w:noProof/>
            <w:webHidden/>
            <w:color w:val="002060"/>
          </w:rPr>
          <w:fldChar w:fldCharType="begin"/>
        </w:r>
        <w:r w:rsidR="00597282" w:rsidRPr="004852C4">
          <w:rPr>
            <w:noProof/>
            <w:webHidden/>
            <w:color w:val="002060"/>
          </w:rPr>
          <w:instrText xml:space="preserve"> PAGEREF _Toc330030630 \h </w:instrText>
        </w:r>
        <w:r w:rsidRPr="004852C4">
          <w:rPr>
            <w:noProof/>
            <w:webHidden/>
            <w:color w:val="002060"/>
          </w:rPr>
        </w:r>
        <w:r w:rsidRPr="004852C4">
          <w:rPr>
            <w:noProof/>
            <w:webHidden/>
            <w:color w:val="002060"/>
          </w:rPr>
          <w:fldChar w:fldCharType="separate"/>
        </w:r>
        <w:r w:rsidR="00C95CCB">
          <w:rPr>
            <w:noProof/>
            <w:webHidden/>
            <w:color w:val="002060"/>
          </w:rPr>
          <w:t>3</w:t>
        </w:r>
        <w:r w:rsidRPr="004852C4">
          <w:rPr>
            <w:noProof/>
            <w:webHidden/>
            <w:color w:val="002060"/>
          </w:rPr>
          <w:fldChar w:fldCharType="end"/>
        </w:r>
      </w:hyperlink>
    </w:p>
    <w:p w:rsidR="00597282" w:rsidRPr="004852C4" w:rsidRDefault="00831987" w:rsidP="00597282">
      <w:pPr>
        <w:pStyle w:val="TDC1"/>
        <w:spacing w:line="360" w:lineRule="auto"/>
        <w:rPr>
          <w:rFonts w:ascii="Calibri" w:hAnsi="Calibri" w:cs="Times New Roman"/>
          <w:b w:val="0"/>
          <w:noProof/>
          <w:color w:val="002060"/>
          <w:lang w:val="es-BO" w:eastAsia="es-BO"/>
        </w:rPr>
      </w:pPr>
      <w:hyperlink w:anchor="_Toc330030631" w:history="1">
        <w:r w:rsidR="00597282" w:rsidRPr="004852C4">
          <w:rPr>
            <w:rStyle w:val="Hipervnculo"/>
            <w:noProof/>
            <w:color w:val="002060"/>
          </w:rPr>
          <w:t>PARTE II</w:t>
        </w:r>
        <w:r w:rsidR="00597282" w:rsidRPr="004852C4">
          <w:rPr>
            <w:noProof/>
            <w:webHidden/>
            <w:color w:val="002060"/>
          </w:rPr>
          <w:tab/>
        </w:r>
        <w:r w:rsidR="00EA50A9" w:rsidRPr="004852C4">
          <w:rPr>
            <w:noProof/>
            <w:webHidden/>
            <w:color w:val="002060"/>
          </w:rPr>
          <w:fldChar w:fldCharType="begin"/>
        </w:r>
        <w:r w:rsidR="00597282" w:rsidRPr="004852C4">
          <w:rPr>
            <w:noProof/>
            <w:webHidden/>
            <w:color w:val="002060"/>
          </w:rPr>
          <w:instrText xml:space="preserve"> PAGEREF _Toc330030631 \h </w:instrText>
        </w:r>
        <w:r w:rsidR="00EA50A9" w:rsidRPr="004852C4">
          <w:rPr>
            <w:noProof/>
            <w:webHidden/>
            <w:color w:val="002060"/>
          </w:rPr>
        </w:r>
        <w:r w:rsidR="00EA50A9" w:rsidRPr="004852C4">
          <w:rPr>
            <w:noProof/>
            <w:webHidden/>
            <w:color w:val="002060"/>
          </w:rPr>
          <w:fldChar w:fldCharType="separate"/>
        </w:r>
        <w:r w:rsidR="00C95CCB">
          <w:rPr>
            <w:noProof/>
            <w:webHidden/>
            <w:color w:val="002060"/>
          </w:rPr>
          <w:t>2</w:t>
        </w:r>
        <w:r w:rsidR="00EA50A9" w:rsidRPr="004852C4">
          <w:rPr>
            <w:noProof/>
            <w:webHidden/>
            <w:color w:val="002060"/>
          </w:rPr>
          <w:fldChar w:fldCharType="end"/>
        </w:r>
      </w:hyperlink>
      <w:r w:rsidR="00BF273D">
        <w:rPr>
          <w:noProof/>
          <w:color w:val="002060"/>
        </w:rPr>
        <w:t>4</w:t>
      </w:r>
    </w:p>
    <w:p w:rsidR="00597282" w:rsidRPr="004852C4" w:rsidRDefault="00831987" w:rsidP="00597282">
      <w:pPr>
        <w:pStyle w:val="TDC1"/>
        <w:spacing w:line="360" w:lineRule="auto"/>
        <w:rPr>
          <w:rFonts w:ascii="Calibri" w:hAnsi="Calibri" w:cs="Times New Roman"/>
          <w:b w:val="0"/>
          <w:noProof/>
          <w:color w:val="002060"/>
          <w:lang w:val="es-BO" w:eastAsia="es-BO"/>
        </w:rPr>
      </w:pPr>
      <w:hyperlink w:anchor="_Toc330030632" w:history="1">
        <w:r w:rsidR="00597282" w:rsidRPr="004852C4">
          <w:rPr>
            <w:rStyle w:val="Hipervnculo"/>
            <w:noProof/>
            <w:color w:val="002060"/>
          </w:rPr>
          <w:t>PARTE III</w:t>
        </w:r>
        <w:r w:rsidR="00597282" w:rsidRPr="004852C4">
          <w:rPr>
            <w:noProof/>
            <w:webHidden/>
            <w:color w:val="002060"/>
          </w:rPr>
          <w:tab/>
        </w:r>
      </w:hyperlink>
      <w:r w:rsidR="00597282" w:rsidRPr="004852C4">
        <w:rPr>
          <w:noProof/>
          <w:color w:val="002060"/>
        </w:rPr>
        <w:t>2</w:t>
      </w:r>
      <w:r w:rsidR="00FA720A">
        <w:rPr>
          <w:noProof/>
          <w:color w:val="002060"/>
        </w:rPr>
        <w:t>3</w:t>
      </w:r>
    </w:p>
    <w:p w:rsidR="00597282" w:rsidRPr="00025CE7" w:rsidRDefault="00EA50A9" w:rsidP="00597282">
      <w:pPr>
        <w:rPr>
          <w:b/>
          <w:color w:val="1F497D"/>
        </w:rPr>
      </w:pPr>
      <w:r w:rsidRPr="004852C4">
        <w:rPr>
          <w:b/>
          <w:color w:val="002060"/>
        </w:rPr>
        <w:fldChar w:fldCharType="end"/>
      </w:r>
    </w:p>
    <w:p w:rsidR="00597282" w:rsidRPr="004852C4" w:rsidRDefault="00597282" w:rsidP="00597282">
      <w:pPr>
        <w:jc w:val="center"/>
        <w:rPr>
          <w:rFonts w:ascii="Tahoma" w:hAnsi="Tahoma" w:cs="Tahoma"/>
          <w:b/>
          <w:color w:val="002060"/>
          <w:sz w:val="22"/>
          <w:szCs w:val="28"/>
        </w:rPr>
      </w:pPr>
      <w:r w:rsidRPr="00025CE7">
        <w:rPr>
          <w:b/>
          <w:color w:val="1F497D"/>
        </w:rPr>
        <w:br w:type="page"/>
      </w:r>
      <w:bookmarkStart w:id="2" w:name="_Toc330030630"/>
      <w:r w:rsidRPr="004852C4">
        <w:rPr>
          <w:rFonts w:ascii="Tahoma" w:hAnsi="Tahoma" w:cs="Tahoma"/>
          <w:b/>
          <w:color w:val="002060"/>
          <w:sz w:val="22"/>
          <w:szCs w:val="28"/>
        </w:rPr>
        <w:lastRenderedPageBreak/>
        <w:t>PARTE I</w:t>
      </w:r>
      <w:bookmarkEnd w:id="2"/>
    </w:p>
    <w:p w:rsidR="00597282" w:rsidRPr="004852C4" w:rsidRDefault="00597282" w:rsidP="00597282">
      <w:pPr>
        <w:rPr>
          <w:color w:val="002060"/>
          <w:sz w:val="12"/>
          <w:lang w:val="es-MX"/>
        </w:rPr>
      </w:pPr>
    </w:p>
    <w:p w:rsidR="00597282" w:rsidRPr="004852C4" w:rsidRDefault="00597282" w:rsidP="00597282">
      <w:pPr>
        <w:jc w:val="center"/>
        <w:rPr>
          <w:rFonts w:ascii="Tahoma" w:hAnsi="Tahoma" w:cs="Tahoma"/>
          <w:b/>
          <w:color w:val="002060"/>
          <w:sz w:val="22"/>
          <w:szCs w:val="28"/>
        </w:rPr>
      </w:pPr>
      <w:r w:rsidRPr="004852C4">
        <w:rPr>
          <w:rFonts w:ascii="Tahoma" w:hAnsi="Tahoma" w:cs="Tahoma"/>
          <w:b/>
          <w:color w:val="002060"/>
          <w:sz w:val="22"/>
          <w:szCs w:val="28"/>
        </w:rPr>
        <w:t>INFORMACIÓN GENERAL A LOS PROPONENTES</w:t>
      </w:r>
    </w:p>
    <w:p w:rsidR="00597282" w:rsidRPr="004852C4" w:rsidRDefault="00597282" w:rsidP="00597282">
      <w:pPr>
        <w:jc w:val="center"/>
        <w:rPr>
          <w:rFonts w:cs="Arial"/>
          <w:b/>
          <w:color w:val="002060"/>
          <w:sz w:val="18"/>
          <w:szCs w:val="18"/>
        </w:rPr>
      </w:pPr>
    </w:p>
    <w:p w:rsidR="00597282" w:rsidRPr="004852C4" w:rsidRDefault="00597282" w:rsidP="005D77D3">
      <w:pPr>
        <w:numPr>
          <w:ilvl w:val="0"/>
          <w:numId w:val="32"/>
        </w:numPr>
        <w:ind w:left="0" w:firstLine="0"/>
        <w:jc w:val="both"/>
        <w:rPr>
          <w:rFonts w:ascii="Tahoma" w:hAnsi="Tahoma" w:cs="Tahoma"/>
          <w:b/>
          <w:color w:val="002060"/>
          <w:sz w:val="28"/>
          <w:szCs w:val="28"/>
          <w:lang w:eastAsia="en-US" w:bidi="en-US"/>
        </w:rPr>
      </w:pPr>
      <w:r w:rsidRPr="004852C4">
        <w:rPr>
          <w:rFonts w:ascii="Tahoma" w:hAnsi="Tahoma" w:cs="Tahoma"/>
          <w:b/>
          <w:color w:val="002060"/>
          <w:sz w:val="22"/>
          <w:szCs w:val="28"/>
          <w:lang w:eastAsia="en-US" w:bidi="en-US"/>
        </w:rPr>
        <w:t xml:space="preserve">Antecedentes </w:t>
      </w:r>
    </w:p>
    <w:p w:rsidR="00597282" w:rsidRPr="00684FE4" w:rsidRDefault="00597282" w:rsidP="00597282">
      <w:pPr>
        <w:spacing w:before="120"/>
        <w:jc w:val="both"/>
        <w:rPr>
          <w:rFonts w:ascii="Tahoma" w:hAnsi="Tahoma" w:cs="Tahoma"/>
          <w:color w:val="1F497D"/>
          <w:sz w:val="22"/>
          <w:szCs w:val="22"/>
        </w:rPr>
      </w:pPr>
      <w:r w:rsidRPr="00684FE4">
        <w:rPr>
          <w:rFonts w:ascii="Tahoma" w:hAnsi="Tahoma" w:cs="Tahoma"/>
          <w:color w:val="1F497D"/>
          <w:sz w:val="22"/>
          <w:szCs w:val="22"/>
          <w:lang w:val="es-ES_tradnl"/>
        </w:rPr>
        <w:t>La Empresa Nacional de Telecomunicaciones Sociedad Anónima (</w:t>
      </w:r>
      <w:r>
        <w:rPr>
          <w:rFonts w:ascii="Tahoma" w:hAnsi="Tahoma" w:cs="Tahoma"/>
          <w:color w:val="1F497D"/>
          <w:sz w:val="22"/>
          <w:szCs w:val="22"/>
          <w:lang w:val="es-ES_tradnl"/>
        </w:rPr>
        <w:t>ENTEL</w:t>
      </w:r>
      <w:r w:rsidRPr="00684FE4">
        <w:rPr>
          <w:rFonts w:ascii="Tahoma" w:hAnsi="Tahoma" w:cs="Tahoma"/>
          <w:color w:val="1F497D"/>
          <w:sz w:val="22"/>
          <w:szCs w:val="22"/>
          <w:lang w:val="es-ES_tradnl"/>
        </w:rPr>
        <w:t xml:space="preserve"> S.A.) en cumplimiento a normas internas en vigencia, realiza la siguiente invitación </w:t>
      </w:r>
      <w:r w:rsidRPr="00684FE4">
        <w:rPr>
          <w:rFonts w:ascii="Tahoma" w:hAnsi="Tahoma" w:cs="Tahoma"/>
          <w:color w:val="1F497D"/>
          <w:sz w:val="22"/>
          <w:szCs w:val="22"/>
        </w:rPr>
        <w:t xml:space="preserve">para la adquisición de </w:t>
      </w:r>
      <w:r w:rsidRPr="009D3E00">
        <w:rPr>
          <w:rFonts w:ascii="Tahoma" w:hAnsi="Tahoma" w:cs="Tahoma"/>
          <w:color w:val="1F497D"/>
          <w:sz w:val="22"/>
          <w:szCs w:val="22"/>
        </w:rPr>
        <w:t>Torres de Telecomunicaciones</w:t>
      </w:r>
      <w:r w:rsidRPr="00684FE4">
        <w:rPr>
          <w:rFonts w:ascii="Tahoma" w:hAnsi="Tahoma" w:cs="Tahoma"/>
          <w:color w:val="1F497D"/>
          <w:sz w:val="22"/>
          <w:szCs w:val="22"/>
        </w:rPr>
        <w:t>.</w:t>
      </w:r>
    </w:p>
    <w:p w:rsidR="00597282" w:rsidRPr="004852C4" w:rsidRDefault="00597282" w:rsidP="00597282">
      <w:pPr>
        <w:ind w:left="708" w:firstLine="1"/>
        <w:jc w:val="both"/>
        <w:rPr>
          <w:rFonts w:ascii="Tahoma" w:hAnsi="Tahoma" w:cs="Tahoma"/>
          <w:color w:val="002060"/>
          <w:sz w:val="22"/>
          <w:szCs w:val="22"/>
          <w:lang w:val="es-BO"/>
        </w:rPr>
      </w:pPr>
    </w:p>
    <w:p w:rsidR="00597282" w:rsidRPr="004852C4" w:rsidRDefault="00597282" w:rsidP="005D77D3">
      <w:pPr>
        <w:numPr>
          <w:ilvl w:val="0"/>
          <w:numId w:val="32"/>
        </w:numPr>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Objeto de la Contratación</w:t>
      </w:r>
    </w:p>
    <w:p w:rsidR="008E540E" w:rsidRDefault="008E540E" w:rsidP="00597282">
      <w:pPr>
        <w:pStyle w:val="Continuarlista"/>
        <w:ind w:left="0"/>
        <w:rPr>
          <w:rFonts w:ascii="Tahoma" w:hAnsi="Tahoma" w:cs="Tahoma"/>
          <w:color w:val="1F497D"/>
          <w:sz w:val="22"/>
          <w:szCs w:val="22"/>
          <w:lang w:val="es-ES_tradnl" w:eastAsia="es-ES"/>
        </w:rPr>
      </w:pPr>
    </w:p>
    <w:p w:rsidR="00597282" w:rsidRPr="009D3E00" w:rsidRDefault="00597282" w:rsidP="00597282">
      <w:pPr>
        <w:pStyle w:val="Continuarlista"/>
        <w:ind w:left="0"/>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El presente documento tiene por objeto definir los términos generales de referencia que permitan a los oferentes presentar una propuesta técnico – económica para la provisión y almacenaje de Torres </w:t>
      </w:r>
      <w:r>
        <w:rPr>
          <w:rFonts w:ascii="Tahoma" w:hAnsi="Tahoma" w:cs="Tahoma"/>
          <w:color w:val="1F497D"/>
          <w:sz w:val="22"/>
          <w:szCs w:val="22"/>
          <w:lang w:val="es-ES_tradnl" w:eastAsia="es-ES"/>
        </w:rPr>
        <w:t xml:space="preserve">para telecomunicaciones </w:t>
      </w:r>
      <w:r w:rsidRPr="009D3E00">
        <w:rPr>
          <w:rFonts w:ascii="Tahoma" w:hAnsi="Tahoma" w:cs="Tahoma"/>
          <w:color w:val="1F497D"/>
          <w:sz w:val="22"/>
          <w:szCs w:val="22"/>
          <w:lang w:val="es-ES_tradnl" w:eastAsia="es-ES"/>
        </w:rPr>
        <w:t xml:space="preserve">de </w:t>
      </w:r>
      <w:r>
        <w:rPr>
          <w:rFonts w:ascii="Tahoma" w:hAnsi="Tahoma" w:cs="Tahoma"/>
          <w:color w:val="1F497D"/>
          <w:sz w:val="22"/>
          <w:szCs w:val="22"/>
          <w:lang w:val="es-ES_tradnl" w:eastAsia="es-ES"/>
        </w:rPr>
        <w:t>42m. y 60m.,</w:t>
      </w:r>
      <w:r w:rsidRPr="009D3E00">
        <w:rPr>
          <w:rFonts w:ascii="Tahoma" w:hAnsi="Tahoma" w:cs="Tahoma"/>
          <w:color w:val="1F497D"/>
          <w:sz w:val="22"/>
          <w:szCs w:val="22"/>
          <w:lang w:val="es-ES_tradnl" w:eastAsia="es-ES"/>
        </w:rPr>
        <w:t xml:space="preserve"> para fijación de antenas de diferentes sistemas de Telecomunicaciones de </w:t>
      </w:r>
      <w:r>
        <w:rPr>
          <w:rFonts w:ascii="Tahoma" w:hAnsi="Tahoma" w:cs="Tahoma"/>
          <w:color w:val="1F497D"/>
          <w:sz w:val="22"/>
          <w:szCs w:val="22"/>
          <w:lang w:val="es-ES_tradnl" w:eastAsia="es-ES"/>
        </w:rPr>
        <w:t>ENTEL</w:t>
      </w:r>
      <w:r w:rsidRPr="009D3E00">
        <w:rPr>
          <w:rFonts w:ascii="Tahoma" w:hAnsi="Tahoma" w:cs="Tahoma"/>
          <w:color w:val="1F497D"/>
          <w:sz w:val="22"/>
          <w:szCs w:val="22"/>
          <w:lang w:val="es-ES_tradnl" w:eastAsia="es-ES"/>
        </w:rPr>
        <w:t xml:space="preserve"> S.A.</w:t>
      </w:r>
    </w:p>
    <w:p w:rsidR="00597282" w:rsidRPr="009D3E00" w:rsidRDefault="00597282" w:rsidP="00597282">
      <w:pPr>
        <w:pStyle w:val="Continuarlista"/>
        <w:ind w:left="0"/>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Las torres son </w:t>
      </w:r>
      <w:proofErr w:type="spellStart"/>
      <w:r w:rsidRPr="009D3E00">
        <w:rPr>
          <w:rFonts w:ascii="Tahoma" w:hAnsi="Tahoma" w:cs="Tahoma"/>
          <w:color w:val="1F497D"/>
          <w:sz w:val="22"/>
          <w:szCs w:val="22"/>
          <w:lang w:val="es-ES_tradnl" w:eastAsia="es-ES"/>
        </w:rPr>
        <w:t>Autosoportadas</w:t>
      </w:r>
      <w:proofErr w:type="spellEnd"/>
      <w:r w:rsidRPr="009D3E00">
        <w:rPr>
          <w:rFonts w:ascii="Tahoma" w:hAnsi="Tahoma" w:cs="Tahoma"/>
          <w:color w:val="1F497D"/>
          <w:sz w:val="22"/>
          <w:szCs w:val="22"/>
          <w:lang w:val="es-ES_tradnl" w:eastAsia="es-ES"/>
        </w:rPr>
        <w:t xml:space="preserve"> de Base Triangular</w:t>
      </w:r>
      <w:r>
        <w:rPr>
          <w:rFonts w:ascii="Tahoma" w:hAnsi="Tahoma" w:cs="Tahoma"/>
          <w:color w:val="1F497D"/>
          <w:sz w:val="22"/>
          <w:szCs w:val="22"/>
          <w:lang w:val="es-ES_tradnl" w:eastAsia="es-ES"/>
        </w:rPr>
        <w:t>,</w:t>
      </w:r>
      <w:r w:rsidRPr="009D3E00">
        <w:rPr>
          <w:rFonts w:ascii="Tahoma" w:hAnsi="Tahoma" w:cs="Tahoma"/>
          <w:color w:val="1F497D"/>
          <w:sz w:val="22"/>
          <w:szCs w:val="22"/>
          <w:lang w:val="es-ES_tradnl" w:eastAsia="es-ES"/>
        </w:rPr>
        <w:t xml:space="preserve"> de acero galvanizado en caliente</w:t>
      </w:r>
      <w:r>
        <w:rPr>
          <w:rFonts w:ascii="Tahoma" w:hAnsi="Tahoma" w:cs="Tahoma"/>
          <w:color w:val="1F497D"/>
          <w:sz w:val="22"/>
          <w:szCs w:val="22"/>
          <w:lang w:val="es-ES_tradnl" w:eastAsia="es-ES"/>
        </w:rPr>
        <w:t xml:space="preserve"> </w:t>
      </w:r>
      <w:r w:rsidRPr="009D3E00">
        <w:rPr>
          <w:rFonts w:ascii="Tahoma" w:hAnsi="Tahoma" w:cs="Tahoma"/>
          <w:color w:val="1F497D"/>
          <w:sz w:val="22"/>
          <w:szCs w:val="22"/>
          <w:lang w:val="es-ES_tradnl" w:eastAsia="es-ES"/>
        </w:rPr>
        <w:t>y concebidas para un fácil montaje / desmontaje sobre la base de uniones empernadas entre elementos y perfiles codificados de modo de permitir una identificación fácil de la posición que deberán tener los mismos en la torre.</w:t>
      </w:r>
    </w:p>
    <w:p w:rsidR="00597282" w:rsidRPr="00684FE4" w:rsidRDefault="00597282" w:rsidP="00597282">
      <w:pPr>
        <w:spacing w:before="120"/>
        <w:jc w:val="both"/>
        <w:rPr>
          <w:rFonts w:ascii="Tahoma" w:hAnsi="Tahoma" w:cs="Tahoma"/>
          <w:color w:val="1F497D"/>
          <w:sz w:val="22"/>
          <w:szCs w:val="22"/>
          <w:lang w:val="es-ES_tradnl"/>
        </w:rPr>
      </w:pPr>
      <w:r w:rsidRPr="00894FE3">
        <w:rPr>
          <w:rFonts w:ascii="Tahoma" w:hAnsi="Tahoma" w:cs="Tahoma"/>
          <w:color w:val="1F497D"/>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r w:rsidRPr="00684FE4">
        <w:rPr>
          <w:rFonts w:ascii="Tahoma" w:hAnsi="Tahoma" w:cs="Tahoma"/>
          <w:color w:val="1F497D"/>
          <w:sz w:val="22"/>
          <w:szCs w:val="22"/>
          <w:lang w:val="es-ES_tradnl"/>
        </w:rPr>
        <w:t>.</w:t>
      </w:r>
    </w:p>
    <w:p w:rsidR="00597282" w:rsidRPr="004852C4" w:rsidRDefault="00597282" w:rsidP="00597282">
      <w:pPr>
        <w:pStyle w:val="Prrafodelista"/>
        <w:ind w:left="360"/>
        <w:jc w:val="both"/>
        <w:rPr>
          <w:rFonts w:ascii="Tahoma" w:hAnsi="Tahoma" w:cs="Tahoma"/>
          <w:color w:val="002060"/>
          <w:sz w:val="22"/>
          <w:szCs w:val="22"/>
          <w:lang w:val="es-ES_tradnl" w:bidi="en-US"/>
        </w:rPr>
      </w:pPr>
    </w:p>
    <w:p w:rsidR="00597282" w:rsidRDefault="00597282" w:rsidP="005D77D3">
      <w:pPr>
        <w:numPr>
          <w:ilvl w:val="0"/>
          <w:numId w:val="32"/>
        </w:numPr>
        <w:tabs>
          <w:tab w:val="left" w:pos="709"/>
        </w:tabs>
        <w:ind w:left="0" w:firstLine="0"/>
        <w:jc w:val="both"/>
        <w:rPr>
          <w:rFonts w:ascii="Tahoma" w:hAnsi="Tahoma" w:cs="Tahoma"/>
          <w:b/>
          <w:color w:val="002060"/>
          <w:sz w:val="22"/>
          <w:szCs w:val="28"/>
          <w:lang w:eastAsia="en-US" w:bidi="en-US"/>
        </w:rPr>
      </w:pPr>
      <w:r>
        <w:rPr>
          <w:rFonts w:ascii="Tahoma" w:hAnsi="Tahoma" w:cs="Tahoma"/>
          <w:b/>
          <w:color w:val="002060"/>
          <w:sz w:val="22"/>
          <w:szCs w:val="28"/>
          <w:lang w:eastAsia="en-US" w:bidi="en-US"/>
        </w:rPr>
        <w:t>Tiempo de Entrega</w:t>
      </w:r>
    </w:p>
    <w:p w:rsidR="00707A07" w:rsidRDefault="00707A07" w:rsidP="00707A07">
      <w:pPr>
        <w:tabs>
          <w:tab w:val="left" w:pos="709"/>
        </w:tabs>
        <w:jc w:val="both"/>
        <w:rPr>
          <w:rFonts w:ascii="Tahoma" w:hAnsi="Tahoma" w:cs="Tahoma"/>
          <w:b/>
          <w:color w:val="002060"/>
          <w:sz w:val="22"/>
          <w:szCs w:val="28"/>
          <w:lang w:eastAsia="en-US" w:bidi="en-US"/>
        </w:rPr>
      </w:pPr>
    </w:p>
    <w:p w:rsidR="0069540F" w:rsidRDefault="0069540F" w:rsidP="00800CCC">
      <w:pPr>
        <w:jc w:val="both"/>
        <w:rPr>
          <w:rFonts w:ascii="Tahoma" w:hAnsi="Tahoma" w:cs="Tahoma"/>
          <w:color w:val="1F497D"/>
          <w:sz w:val="22"/>
          <w:szCs w:val="22"/>
        </w:rPr>
      </w:pPr>
      <w:r w:rsidRPr="009D3E00">
        <w:rPr>
          <w:rFonts w:ascii="Tahoma" w:hAnsi="Tahoma" w:cs="Tahoma"/>
          <w:color w:val="1F497D"/>
          <w:sz w:val="22"/>
          <w:szCs w:val="22"/>
        </w:rPr>
        <w:t>El tiempo de entrega de la</w:t>
      </w:r>
      <w:r w:rsidR="00377048">
        <w:rPr>
          <w:rFonts w:ascii="Tahoma" w:hAnsi="Tahoma" w:cs="Tahoma"/>
          <w:color w:val="1F497D"/>
          <w:sz w:val="22"/>
          <w:szCs w:val="22"/>
        </w:rPr>
        <w:t xml:space="preserve">s Torres </w:t>
      </w:r>
      <w:r w:rsidRPr="00377048">
        <w:rPr>
          <w:rFonts w:ascii="Tahoma" w:hAnsi="Tahoma" w:cs="Tahoma"/>
          <w:color w:val="1F497D"/>
          <w:sz w:val="22"/>
          <w:szCs w:val="22"/>
        </w:rPr>
        <w:t xml:space="preserve">es de </w:t>
      </w:r>
      <w:r>
        <w:rPr>
          <w:rFonts w:ascii="Tahoma" w:hAnsi="Tahoma" w:cs="Tahoma"/>
          <w:color w:val="1F497D"/>
          <w:sz w:val="22"/>
          <w:szCs w:val="22"/>
        </w:rPr>
        <w:t>Sesenta</w:t>
      </w:r>
      <w:r w:rsidRPr="009D3E00">
        <w:rPr>
          <w:rFonts w:ascii="Tahoma" w:hAnsi="Tahoma" w:cs="Tahoma"/>
          <w:color w:val="1F497D"/>
          <w:sz w:val="22"/>
          <w:szCs w:val="22"/>
        </w:rPr>
        <w:t xml:space="preserve"> (</w:t>
      </w:r>
      <w:r>
        <w:rPr>
          <w:rFonts w:ascii="Tahoma" w:hAnsi="Tahoma" w:cs="Tahoma"/>
          <w:color w:val="1F497D"/>
          <w:sz w:val="22"/>
          <w:szCs w:val="22"/>
        </w:rPr>
        <w:t>6</w:t>
      </w:r>
      <w:r w:rsidRPr="009D3E00">
        <w:rPr>
          <w:rFonts w:ascii="Tahoma" w:hAnsi="Tahoma" w:cs="Tahoma"/>
          <w:color w:val="1F497D"/>
          <w:sz w:val="22"/>
          <w:szCs w:val="22"/>
        </w:rPr>
        <w:t>0) días calendario contabilizado</w:t>
      </w:r>
      <w:r>
        <w:rPr>
          <w:rFonts w:ascii="Tahoma" w:hAnsi="Tahoma" w:cs="Tahoma"/>
          <w:color w:val="1F497D"/>
          <w:sz w:val="22"/>
          <w:szCs w:val="22"/>
        </w:rPr>
        <w:t>s</w:t>
      </w:r>
      <w:r w:rsidRPr="009D3E00">
        <w:rPr>
          <w:rFonts w:ascii="Tahoma" w:hAnsi="Tahoma" w:cs="Tahoma"/>
          <w:color w:val="1F497D"/>
          <w:sz w:val="22"/>
          <w:szCs w:val="22"/>
        </w:rPr>
        <w:t xml:space="preserve"> a partir de la suscripción de Contrato</w:t>
      </w:r>
      <w:r w:rsidR="00800CCC">
        <w:rPr>
          <w:rFonts w:ascii="Tahoma" w:hAnsi="Tahoma" w:cs="Tahoma"/>
          <w:color w:val="1F497D"/>
          <w:sz w:val="22"/>
          <w:szCs w:val="22"/>
        </w:rPr>
        <w:t>.</w:t>
      </w:r>
      <w:r>
        <w:rPr>
          <w:rFonts w:ascii="Tahoma" w:hAnsi="Tahoma" w:cs="Tahoma"/>
          <w:color w:val="1F497D"/>
          <w:sz w:val="22"/>
          <w:szCs w:val="22"/>
        </w:rPr>
        <w:t xml:space="preserve"> </w:t>
      </w:r>
      <w:r w:rsidR="00800CCC">
        <w:rPr>
          <w:rFonts w:ascii="Tahoma" w:hAnsi="Tahoma" w:cs="Tahoma"/>
          <w:color w:val="1F497D"/>
          <w:sz w:val="22"/>
          <w:szCs w:val="22"/>
        </w:rPr>
        <w:t>L</w:t>
      </w:r>
      <w:r w:rsidR="00C96D99">
        <w:rPr>
          <w:rFonts w:ascii="Tahoma" w:hAnsi="Tahoma" w:cs="Tahoma"/>
          <w:color w:val="1F497D"/>
          <w:sz w:val="22"/>
          <w:szCs w:val="22"/>
        </w:rPr>
        <w:t xml:space="preserve">as plantillas </w:t>
      </w:r>
      <w:r w:rsidR="000B245A">
        <w:rPr>
          <w:rFonts w:ascii="Tahoma" w:hAnsi="Tahoma" w:cs="Tahoma"/>
          <w:color w:val="1F497D"/>
          <w:sz w:val="22"/>
          <w:szCs w:val="22"/>
        </w:rPr>
        <w:t>d</w:t>
      </w:r>
      <w:r w:rsidR="00C96D99">
        <w:rPr>
          <w:rFonts w:ascii="Tahoma" w:hAnsi="Tahoma" w:cs="Tahoma"/>
          <w:color w:val="1F497D"/>
          <w:sz w:val="22"/>
          <w:szCs w:val="22"/>
        </w:rPr>
        <w:t xml:space="preserve">e instalación </w:t>
      </w:r>
      <w:r w:rsidR="000B245A">
        <w:rPr>
          <w:rFonts w:ascii="Tahoma" w:hAnsi="Tahoma" w:cs="Tahoma"/>
          <w:color w:val="1F497D"/>
          <w:sz w:val="22"/>
          <w:szCs w:val="22"/>
        </w:rPr>
        <w:t xml:space="preserve">(que forman parte de los componentes de las Torres), </w:t>
      </w:r>
      <w:r>
        <w:rPr>
          <w:rFonts w:ascii="Tahoma" w:hAnsi="Tahoma" w:cs="Tahoma"/>
          <w:color w:val="1F497D"/>
          <w:sz w:val="22"/>
          <w:szCs w:val="22"/>
        </w:rPr>
        <w:t>deberán estar disponibles</w:t>
      </w:r>
      <w:r w:rsidR="00800CCC">
        <w:rPr>
          <w:rFonts w:ascii="Tahoma" w:hAnsi="Tahoma" w:cs="Tahoma"/>
          <w:color w:val="1F497D"/>
          <w:sz w:val="22"/>
          <w:szCs w:val="22"/>
        </w:rPr>
        <w:t xml:space="preserve"> en</w:t>
      </w:r>
      <w:r>
        <w:rPr>
          <w:rFonts w:ascii="Tahoma" w:hAnsi="Tahoma" w:cs="Tahoma"/>
          <w:color w:val="1F497D"/>
          <w:sz w:val="22"/>
          <w:szCs w:val="22"/>
        </w:rPr>
        <w:t xml:space="preserve"> máximo </w:t>
      </w:r>
      <w:r w:rsidR="00800CCC">
        <w:rPr>
          <w:rFonts w:ascii="Tahoma" w:hAnsi="Tahoma" w:cs="Tahoma"/>
          <w:color w:val="1F497D"/>
          <w:sz w:val="22"/>
          <w:szCs w:val="22"/>
        </w:rPr>
        <w:t>Cuarenta (</w:t>
      </w:r>
      <w:r>
        <w:rPr>
          <w:rFonts w:ascii="Tahoma" w:hAnsi="Tahoma" w:cs="Tahoma"/>
          <w:color w:val="1F497D"/>
          <w:sz w:val="22"/>
          <w:szCs w:val="22"/>
        </w:rPr>
        <w:t>40</w:t>
      </w:r>
      <w:r w:rsidR="00800CCC">
        <w:rPr>
          <w:rFonts w:ascii="Tahoma" w:hAnsi="Tahoma" w:cs="Tahoma"/>
          <w:color w:val="1F497D"/>
          <w:sz w:val="22"/>
          <w:szCs w:val="22"/>
        </w:rPr>
        <w:t>)</w:t>
      </w:r>
      <w:r>
        <w:rPr>
          <w:rFonts w:ascii="Tahoma" w:hAnsi="Tahoma" w:cs="Tahoma"/>
          <w:color w:val="1F497D"/>
          <w:sz w:val="22"/>
          <w:szCs w:val="22"/>
        </w:rPr>
        <w:t xml:space="preserve"> días calendario a partir de la suscripción de contrato</w:t>
      </w:r>
      <w:r w:rsidR="00800CCC">
        <w:rPr>
          <w:rFonts w:ascii="Tahoma" w:hAnsi="Tahoma" w:cs="Tahoma"/>
          <w:color w:val="1F497D"/>
          <w:sz w:val="22"/>
          <w:szCs w:val="22"/>
        </w:rPr>
        <w:t>.</w:t>
      </w:r>
    </w:p>
    <w:p w:rsidR="00597282" w:rsidRDefault="00597282" w:rsidP="00597282">
      <w:pPr>
        <w:tabs>
          <w:tab w:val="left" w:pos="709"/>
        </w:tabs>
        <w:jc w:val="both"/>
        <w:rPr>
          <w:rFonts w:ascii="Tahoma" w:hAnsi="Tahoma" w:cs="Tahoma"/>
          <w:b/>
          <w:color w:val="002060"/>
          <w:sz w:val="22"/>
          <w:szCs w:val="28"/>
          <w:lang w:eastAsia="en-US" w:bidi="en-US"/>
        </w:rPr>
      </w:pPr>
    </w:p>
    <w:p w:rsidR="00597282" w:rsidRPr="004852C4" w:rsidRDefault="00597282" w:rsidP="005D77D3">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 xml:space="preserve">Lugar de </w:t>
      </w:r>
      <w:r>
        <w:rPr>
          <w:rFonts w:ascii="Tahoma" w:hAnsi="Tahoma" w:cs="Tahoma"/>
          <w:b/>
          <w:color w:val="002060"/>
          <w:sz w:val="22"/>
          <w:szCs w:val="28"/>
          <w:lang w:eastAsia="en-US" w:bidi="en-US"/>
        </w:rPr>
        <w:t>Entrega</w:t>
      </w:r>
    </w:p>
    <w:p w:rsidR="00597282" w:rsidRDefault="00597282" w:rsidP="00597282">
      <w:pPr>
        <w:tabs>
          <w:tab w:val="left" w:pos="709"/>
        </w:tabs>
        <w:jc w:val="both"/>
        <w:rPr>
          <w:rFonts w:ascii="Tahoma" w:hAnsi="Tahoma" w:cs="Tahoma"/>
          <w:b/>
          <w:color w:val="002060"/>
          <w:sz w:val="22"/>
          <w:szCs w:val="28"/>
          <w:lang w:eastAsia="en-US" w:bidi="en-US"/>
        </w:rPr>
      </w:pPr>
    </w:p>
    <w:p w:rsidR="00597282" w:rsidRDefault="00597282" w:rsidP="00597282">
      <w:pPr>
        <w:pStyle w:val="Continuarlista"/>
        <w:spacing w:after="0"/>
        <w:ind w:left="0"/>
        <w:rPr>
          <w:rFonts w:ascii="Tahoma" w:hAnsi="Tahoma" w:cs="Tahoma"/>
          <w:color w:val="1F497D"/>
          <w:sz w:val="22"/>
          <w:szCs w:val="22"/>
        </w:rPr>
      </w:pPr>
      <w:r>
        <w:rPr>
          <w:rFonts w:ascii="Tahoma" w:hAnsi="Tahoma" w:cs="Tahoma"/>
          <w:color w:val="1F497D"/>
          <w:sz w:val="22"/>
          <w:lang w:val="es-ES_tradnl" w:eastAsia="es-ES"/>
        </w:rPr>
        <w:t xml:space="preserve">Las </w:t>
      </w:r>
      <w:r w:rsidR="00377048">
        <w:rPr>
          <w:rFonts w:ascii="Tahoma" w:hAnsi="Tahoma" w:cs="Tahoma"/>
          <w:color w:val="1F497D"/>
          <w:sz w:val="22"/>
          <w:lang w:val="es-ES_tradnl" w:eastAsia="es-ES"/>
        </w:rPr>
        <w:t>Torres</w:t>
      </w:r>
      <w:r>
        <w:rPr>
          <w:rFonts w:ascii="Tahoma" w:hAnsi="Tahoma" w:cs="Tahoma"/>
          <w:color w:val="1F497D"/>
          <w:sz w:val="22"/>
          <w:lang w:val="es-ES_tradnl" w:eastAsia="es-ES"/>
        </w:rPr>
        <w:t xml:space="preserve"> deben </w:t>
      </w:r>
      <w:r>
        <w:rPr>
          <w:rFonts w:ascii="Tahoma" w:hAnsi="Tahoma" w:cs="Tahoma"/>
          <w:color w:val="1F497D"/>
          <w:sz w:val="22"/>
          <w:szCs w:val="22"/>
        </w:rPr>
        <w:t>ser entregada</w:t>
      </w:r>
      <w:r w:rsidRPr="00C72977">
        <w:rPr>
          <w:rFonts w:ascii="Tahoma" w:hAnsi="Tahoma" w:cs="Tahoma"/>
          <w:color w:val="1F497D"/>
          <w:sz w:val="22"/>
          <w:szCs w:val="22"/>
        </w:rPr>
        <w:t>s en</w:t>
      </w:r>
      <w:r>
        <w:rPr>
          <w:rFonts w:ascii="Tahoma" w:hAnsi="Tahoma" w:cs="Tahoma"/>
          <w:color w:val="1F497D"/>
          <w:sz w:val="22"/>
          <w:szCs w:val="22"/>
        </w:rPr>
        <w:t xml:space="preserve"> depósitos de la empresa adjudicada en</w:t>
      </w:r>
      <w:r w:rsidRPr="00C72977">
        <w:rPr>
          <w:rFonts w:ascii="Tahoma" w:hAnsi="Tahoma" w:cs="Tahoma"/>
          <w:color w:val="1F497D"/>
          <w:sz w:val="22"/>
          <w:szCs w:val="22"/>
        </w:rPr>
        <w:t xml:space="preserve"> la</w:t>
      </w:r>
      <w:r>
        <w:rPr>
          <w:rFonts w:ascii="Tahoma" w:hAnsi="Tahoma" w:cs="Tahoma"/>
          <w:color w:val="1F497D"/>
          <w:sz w:val="22"/>
          <w:szCs w:val="22"/>
        </w:rPr>
        <w:t>s</w:t>
      </w:r>
      <w:r w:rsidRPr="00C72977">
        <w:rPr>
          <w:rFonts w:ascii="Tahoma" w:hAnsi="Tahoma" w:cs="Tahoma"/>
          <w:color w:val="1F497D"/>
          <w:sz w:val="22"/>
          <w:szCs w:val="22"/>
        </w:rPr>
        <w:t xml:space="preserve"> ciudad</w:t>
      </w:r>
      <w:r>
        <w:rPr>
          <w:rFonts w:ascii="Tahoma" w:hAnsi="Tahoma" w:cs="Tahoma"/>
          <w:color w:val="1F497D"/>
          <w:sz w:val="22"/>
          <w:szCs w:val="22"/>
        </w:rPr>
        <w:t>es de Cochabamba y Santa Cruz</w:t>
      </w:r>
      <w:r w:rsidR="00377048">
        <w:rPr>
          <w:rFonts w:ascii="Tahoma" w:hAnsi="Tahoma" w:cs="Tahoma"/>
          <w:color w:val="1F497D"/>
          <w:sz w:val="22"/>
          <w:szCs w:val="22"/>
        </w:rPr>
        <w:t>, de acuerdo al siguiente detalle:</w:t>
      </w:r>
    </w:p>
    <w:p w:rsidR="00377048" w:rsidRDefault="00377048" w:rsidP="00597282">
      <w:pPr>
        <w:pStyle w:val="Continuarlista"/>
        <w:spacing w:after="0"/>
        <w:ind w:left="0"/>
        <w:rPr>
          <w:rFonts w:ascii="Tahoma" w:hAnsi="Tahoma" w:cs="Tahoma"/>
          <w:color w:val="1F497D"/>
          <w:sz w:val="22"/>
          <w:szCs w:val="22"/>
        </w:rPr>
      </w:pPr>
    </w:p>
    <w:tbl>
      <w:tblPr>
        <w:tblStyle w:val="Tablaconcuadrcula"/>
        <w:tblW w:w="4673" w:type="dxa"/>
        <w:jc w:val="center"/>
        <w:tblLayout w:type="fixed"/>
        <w:tblLook w:val="04A0" w:firstRow="1" w:lastRow="0" w:firstColumn="1" w:lastColumn="0" w:noHBand="0" w:noVBand="1"/>
      </w:tblPr>
      <w:tblGrid>
        <w:gridCol w:w="1649"/>
        <w:gridCol w:w="1649"/>
        <w:gridCol w:w="1375"/>
      </w:tblGrid>
      <w:tr w:rsidR="00377048" w:rsidTr="00377048">
        <w:trPr>
          <w:jc w:val="center"/>
        </w:trPr>
        <w:tc>
          <w:tcPr>
            <w:tcW w:w="1649" w:type="dxa"/>
            <w:vAlign w:val="center"/>
          </w:tcPr>
          <w:p w:rsidR="00377048" w:rsidRPr="00672D4E" w:rsidRDefault="00377048" w:rsidP="00377048">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rsidR="00377048" w:rsidRPr="00672D4E" w:rsidRDefault="00377048" w:rsidP="00377048">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rsidR="00377048" w:rsidRPr="00672D4E" w:rsidRDefault="00377048" w:rsidP="00377048">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377048" w:rsidTr="00377048">
        <w:trPr>
          <w:jc w:val="center"/>
        </w:trPr>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377048" w:rsidRDefault="00377048" w:rsidP="00377048">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377048" w:rsidTr="00377048">
        <w:trPr>
          <w:jc w:val="center"/>
        </w:trPr>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377048" w:rsidRDefault="00377048" w:rsidP="00377048">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377048" w:rsidTr="00377048">
        <w:trPr>
          <w:jc w:val="center"/>
        </w:trPr>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377048" w:rsidRDefault="00377048" w:rsidP="00377048">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377048" w:rsidTr="00377048">
        <w:trPr>
          <w:jc w:val="center"/>
        </w:trPr>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377048" w:rsidRDefault="00377048" w:rsidP="00377048">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377048" w:rsidRDefault="00377048" w:rsidP="00377048">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377048" w:rsidTr="00377048">
        <w:trPr>
          <w:jc w:val="center"/>
        </w:trPr>
        <w:tc>
          <w:tcPr>
            <w:tcW w:w="1649" w:type="dxa"/>
          </w:tcPr>
          <w:p w:rsidR="00377048" w:rsidRPr="00672D4E" w:rsidRDefault="00377048" w:rsidP="00377048">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rsidR="00377048" w:rsidRPr="00672D4E" w:rsidRDefault="00377048" w:rsidP="00377048">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64</w:t>
            </w:r>
          </w:p>
        </w:tc>
        <w:tc>
          <w:tcPr>
            <w:tcW w:w="1375" w:type="dxa"/>
          </w:tcPr>
          <w:p w:rsidR="00377048" w:rsidRDefault="00377048" w:rsidP="00377048">
            <w:pPr>
              <w:autoSpaceDE w:val="0"/>
              <w:autoSpaceDN w:val="0"/>
              <w:adjustRightInd w:val="0"/>
              <w:rPr>
                <w:rFonts w:ascii="Tahoma" w:hAnsi="Tahoma" w:cs="Tahoma"/>
                <w:color w:val="002060"/>
                <w:lang w:val="es-ES_tradnl"/>
              </w:rPr>
            </w:pPr>
          </w:p>
        </w:tc>
      </w:tr>
    </w:tbl>
    <w:p w:rsidR="00377048" w:rsidRPr="002D7D2B" w:rsidRDefault="00377048" w:rsidP="00597282">
      <w:pPr>
        <w:pStyle w:val="Continuarlista"/>
        <w:spacing w:after="0"/>
        <w:ind w:left="0"/>
        <w:rPr>
          <w:rFonts w:ascii="Tahoma" w:hAnsi="Tahoma" w:cs="Tahoma"/>
          <w:color w:val="1F497D"/>
          <w:sz w:val="22"/>
          <w:lang w:val="es-ES_tradnl" w:eastAsia="es-ES"/>
        </w:rPr>
      </w:pPr>
    </w:p>
    <w:p w:rsidR="00597282" w:rsidRDefault="00597282" w:rsidP="00597282">
      <w:pPr>
        <w:pStyle w:val="Continuarlista"/>
        <w:spacing w:after="0"/>
        <w:ind w:left="0"/>
        <w:rPr>
          <w:rFonts w:ascii="Tahoma" w:hAnsi="Tahoma" w:cs="Tahoma"/>
          <w:color w:val="1F497D"/>
          <w:sz w:val="22"/>
          <w:lang w:val="es-ES_tradnl" w:eastAsia="es-ES"/>
        </w:rPr>
      </w:pPr>
      <w:r w:rsidRPr="009D3E00">
        <w:rPr>
          <w:rFonts w:ascii="Tahoma" w:hAnsi="Tahoma" w:cs="Tahoma"/>
          <w:color w:val="1F497D"/>
          <w:sz w:val="22"/>
          <w:lang w:val="es-ES_tradnl" w:eastAsia="es-ES"/>
        </w:rPr>
        <w:t>En condiciones DDP para empresas nacionales y DAP para empresas Internacionales.</w:t>
      </w:r>
    </w:p>
    <w:p w:rsidR="00597282" w:rsidRDefault="00597282" w:rsidP="00597282">
      <w:pPr>
        <w:pStyle w:val="Continuarlista"/>
        <w:spacing w:after="0"/>
        <w:ind w:left="709"/>
        <w:rPr>
          <w:rFonts w:ascii="Tahoma" w:hAnsi="Tahoma" w:cs="Tahoma"/>
          <w:color w:val="002060"/>
          <w:sz w:val="22"/>
          <w:lang w:val="es-ES_tradnl" w:eastAsia="es-ES"/>
        </w:rPr>
      </w:pPr>
    </w:p>
    <w:p w:rsidR="00707A07" w:rsidRDefault="00707A07" w:rsidP="00597282">
      <w:pPr>
        <w:pStyle w:val="Continuarlista"/>
        <w:spacing w:after="0"/>
        <w:ind w:left="709"/>
        <w:rPr>
          <w:rFonts w:ascii="Tahoma" w:hAnsi="Tahoma" w:cs="Tahoma"/>
          <w:color w:val="002060"/>
          <w:sz w:val="22"/>
          <w:lang w:val="es-ES_tradnl" w:eastAsia="es-ES"/>
        </w:rPr>
      </w:pPr>
    </w:p>
    <w:p w:rsidR="00707A07" w:rsidRDefault="00707A07" w:rsidP="00597282">
      <w:pPr>
        <w:pStyle w:val="Continuarlista"/>
        <w:spacing w:after="0"/>
        <w:ind w:left="709"/>
        <w:rPr>
          <w:rFonts w:ascii="Tahoma" w:hAnsi="Tahoma" w:cs="Tahoma"/>
          <w:color w:val="002060"/>
          <w:sz w:val="22"/>
          <w:lang w:val="es-ES_tradnl" w:eastAsia="es-ES"/>
        </w:rPr>
      </w:pPr>
    </w:p>
    <w:p w:rsidR="00707A07" w:rsidRDefault="00707A07" w:rsidP="00597282">
      <w:pPr>
        <w:pStyle w:val="Continuarlista"/>
        <w:spacing w:after="0"/>
        <w:ind w:left="709"/>
        <w:rPr>
          <w:rFonts w:ascii="Tahoma" w:hAnsi="Tahoma" w:cs="Tahoma"/>
          <w:color w:val="002060"/>
          <w:sz w:val="22"/>
          <w:lang w:val="es-ES_tradnl" w:eastAsia="es-ES"/>
        </w:rPr>
      </w:pPr>
    </w:p>
    <w:p w:rsidR="00707A07" w:rsidRDefault="00707A07" w:rsidP="00597282">
      <w:pPr>
        <w:pStyle w:val="Continuarlista"/>
        <w:spacing w:after="0"/>
        <w:ind w:left="709"/>
        <w:rPr>
          <w:rFonts w:ascii="Tahoma" w:hAnsi="Tahoma" w:cs="Tahoma"/>
          <w:color w:val="002060"/>
          <w:sz w:val="22"/>
          <w:lang w:val="es-ES_tradnl" w:eastAsia="es-ES"/>
        </w:rPr>
      </w:pPr>
    </w:p>
    <w:p w:rsidR="00597282" w:rsidRPr="004852C4" w:rsidRDefault="00597282" w:rsidP="005D77D3">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lastRenderedPageBreak/>
        <w:t xml:space="preserve">Referente del proceso </w:t>
      </w:r>
    </w:p>
    <w:p w:rsidR="00597282" w:rsidRPr="004852C4" w:rsidRDefault="00597282" w:rsidP="00597282">
      <w:pPr>
        <w:ind w:left="567"/>
        <w:jc w:val="both"/>
        <w:rPr>
          <w:rFonts w:ascii="Tahoma" w:hAnsi="Tahoma" w:cs="Tahoma"/>
          <w:color w:val="002060"/>
          <w:sz w:val="22"/>
          <w:szCs w:val="22"/>
        </w:rPr>
      </w:pPr>
    </w:p>
    <w:p w:rsidR="00597282" w:rsidRPr="004852C4" w:rsidRDefault="00597282" w:rsidP="00597282">
      <w:pPr>
        <w:jc w:val="both"/>
        <w:rPr>
          <w:rFonts w:ascii="Tahoma" w:hAnsi="Tahoma" w:cs="Tahoma"/>
          <w:color w:val="002060"/>
          <w:sz w:val="22"/>
          <w:szCs w:val="20"/>
          <w:lang w:val="es-ES_tradnl"/>
        </w:rPr>
      </w:pPr>
      <w:r w:rsidRPr="004852C4">
        <w:rPr>
          <w:rFonts w:ascii="Tahoma" w:hAnsi="Tahoma" w:cs="Tahoma"/>
          <w:color w:val="002060"/>
          <w:sz w:val="22"/>
          <w:szCs w:val="20"/>
          <w:lang w:val="es-ES_tradnl"/>
        </w:rPr>
        <w:t xml:space="preserve">La presente licitación, durante el proceso de contratación debe ser coordinada con la Subgerencia de Adquisiciones. Una vez adjudicado, el proceso deberá ser directamente coordinado con la Subgerencia </w:t>
      </w:r>
      <w:r w:rsidRPr="00B32033">
        <w:rPr>
          <w:rFonts w:ascii="Tahoma" w:hAnsi="Tahoma" w:cs="Tahoma"/>
          <w:color w:val="002060"/>
          <w:sz w:val="22"/>
          <w:szCs w:val="20"/>
          <w:lang w:val="es-ES_tradnl"/>
        </w:rPr>
        <w:t xml:space="preserve">de Red de Acceso Móvil y Core </w:t>
      </w:r>
      <w:r w:rsidR="0014088F">
        <w:rPr>
          <w:rFonts w:ascii="Tahoma" w:hAnsi="Tahoma" w:cs="Tahoma"/>
          <w:color w:val="002060"/>
          <w:sz w:val="22"/>
          <w:szCs w:val="20"/>
          <w:lang w:val="es-ES_tradnl"/>
        </w:rPr>
        <w:t xml:space="preserve">y la Subgerencia de Desarrollo Rural </w:t>
      </w:r>
      <w:r w:rsidRPr="004852C4">
        <w:rPr>
          <w:rFonts w:ascii="Tahoma" w:hAnsi="Tahoma" w:cs="Tahoma"/>
          <w:color w:val="002060"/>
          <w:sz w:val="22"/>
          <w:szCs w:val="20"/>
          <w:lang w:val="es-ES_tradnl"/>
        </w:rPr>
        <w:t>como responsable</w:t>
      </w:r>
      <w:r w:rsidR="0014088F">
        <w:rPr>
          <w:rFonts w:ascii="Tahoma" w:hAnsi="Tahoma" w:cs="Tahoma"/>
          <w:color w:val="002060"/>
          <w:sz w:val="22"/>
          <w:szCs w:val="20"/>
          <w:lang w:val="es-ES_tradnl"/>
        </w:rPr>
        <w:t>s</w:t>
      </w:r>
      <w:r w:rsidRPr="004852C4">
        <w:rPr>
          <w:rFonts w:ascii="Tahoma" w:hAnsi="Tahoma" w:cs="Tahoma"/>
          <w:color w:val="002060"/>
          <w:sz w:val="22"/>
          <w:szCs w:val="20"/>
          <w:lang w:val="es-ES_tradnl"/>
        </w:rPr>
        <w:t xml:space="preserve"> del seguimiento y control al contrato. </w:t>
      </w:r>
    </w:p>
    <w:p w:rsidR="00597282" w:rsidRPr="004852C4" w:rsidRDefault="00597282" w:rsidP="005D77D3">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Proponentes elegibles</w:t>
      </w:r>
    </w:p>
    <w:p w:rsidR="00597282" w:rsidRPr="004852C4" w:rsidRDefault="00597282" w:rsidP="00597282">
      <w:pPr>
        <w:ind w:left="567"/>
        <w:jc w:val="both"/>
        <w:rPr>
          <w:rFonts w:ascii="Tahoma" w:hAnsi="Tahoma" w:cs="Tahoma"/>
          <w:b/>
          <w:color w:val="002060"/>
          <w:sz w:val="18"/>
          <w:szCs w:val="28"/>
          <w:lang w:eastAsia="en-US" w:bidi="en-US"/>
        </w:rPr>
      </w:pPr>
    </w:p>
    <w:p w:rsidR="00597282" w:rsidRPr="00491084" w:rsidRDefault="00597282" w:rsidP="00597282">
      <w:pPr>
        <w:spacing w:before="120"/>
        <w:ind w:left="567" w:firstLine="141"/>
        <w:jc w:val="both"/>
        <w:rPr>
          <w:rFonts w:ascii="Tahoma" w:hAnsi="Tahoma" w:cs="Tahoma"/>
          <w:color w:val="002060"/>
          <w:sz w:val="22"/>
          <w:szCs w:val="20"/>
          <w:lang w:val="es-BO" w:eastAsia="en-US"/>
        </w:rPr>
      </w:pPr>
      <w:r w:rsidRPr="00491084">
        <w:rPr>
          <w:rFonts w:ascii="Tahoma" w:hAnsi="Tahoma" w:cs="Tahoma"/>
          <w:color w:val="002060"/>
          <w:sz w:val="22"/>
          <w:szCs w:val="20"/>
          <w:lang w:val="es-BO" w:eastAsia="en-US"/>
        </w:rPr>
        <w:t>En esta convocatoria podrán participar los siguientes proponentes:</w:t>
      </w:r>
    </w:p>
    <w:p w:rsidR="00597282" w:rsidRPr="00491084" w:rsidRDefault="00597282" w:rsidP="006945BA">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Personas Naturales o jurídicas con capacidad de contratar</w:t>
      </w:r>
    </w:p>
    <w:p w:rsidR="00597282" w:rsidRDefault="00597282" w:rsidP="006945BA">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Empr</w:t>
      </w:r>
      <w:r w:rsidRPr="006E44F3">
        <w:rPr>
          <w:rFonts w:ascii="Tahoma" w:hAnsi="Tahoma" w:cs="Tahoma"/>
          <w:color w:val="002060"/>
          <w:sz w:val="22"/>
          <w:lang w:val="es-BO"/>
        </w:rPr>
        <w:t xml:space="preserve">esas nacionales </w:t>
      </w:r>
      <w:r>
        <w:rPr>
          <w:rFonts w:ascii="Tahoma" w:hAnsi="Tahoma" w:cs="Tahoma"/>
          <w:color w:val="002060"/>
          <w:sz w:val="22"/>
          <w:lang w:val="es-BO"/>
        </w:rPr>
        <w:t xml:space="preserve">y extranjeras </w:t>
      </w:r>
      <w:r w:rsidRPr="00491084">
        <w:rPr>
          <w:rFonts w:ascii="Tahoma" w:hAnsi="Tahoma" w:cs="Tahoma"/>
          <w:color w:val="002060"/>
          <w:sz w:val="22"/>
          <w:lang w:val="es-BO"/>
        </w:rPr>
        <w:t>legalmente constituidas.</w:t>
      </w:r>
    </w:p>
    <w:p w:rsidR="00597282" w:rsidRPr="00491084" w:rsidRDefault="00597282" w:rsidP="006945BA">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Asociaciones Accidentales legalmente constituidas en Bolivia</w:t>
      </w:r>
    </w:p>
    <w:p w:rsidR="00597282" w:rsidRDefault="00597282" w:rsidP="00597282">
      <w:pPr>
        <w:ind w:left="709"/>
        <w:jc w:val="both"/>
        <w:rPr>
          <w:rFonts w:ascii="Tahoma" w:hAnsi="Tahoma" w:cs="Tahoma"/>
          <w:color w:val="002060"/>
          <w:sz w:val="22"/>
          <w:szCs w:val="20"/>
          <w:lang w:val="es-BO" w:eastAsia="en-US"/>
        </w:rPr>
      </w:pPr>
    </w:p>
    <w:p w:rsidR="00597282" w:rsidRPr="004852C4" w:rsidRDefault="00597282" w:rsidP="00597282">
      <w:pPr>
        <w:ind w:left="709"/>
        <w:jc w:val="both"/>
        <w:rPr>
          <w:rFonts w:ascii="Tahoma" w:hAnsi="Tahoma" w:cs="Tahoma"/>
          <w:color w:val="002060"/>
          <w:sz w:val="22"/>
          <w:szCs w:val="20"/>
          <w:lang w:val="es-BO" w:eastAsia="en-US"/>
        </w:rPr>
      </w:pPr>
      <w:r w:rsidRPr="00C55C93">
        <w:rPr>
          <w:rFonts w:ascii="Tahoma" w:hAnsi="Tahoma" w:cs="Tahoma"/>
          <w:b/>
          <w:color w:val="002060"/>
          <w:sz w:val="22"/>
          <w:szCs w:val="20"/>
          <w:lang w:val="es-BO" w:eastAsia="en-US"/>
        </w:rPr>
        <w:t>Están impedidos de participar, directa o indirectamente</w:t>
      </w:r>
      <w:r w:rsidRPr="004852C4">
        <w:rPr>
          <w:rFonts w:ascii="Tahoma" w:hAnsi="Tahoma" w:cs="Tahoma"/>
          <w:color w:val="002060"/>
          <w:sz w:val="22"/>
          <w:szCs w:val="20"/>
          <w:lang w:val="es-BO" w:eastAsia="en-US"/>
        </w:rPr>
        <w:t>, en los procesos de adquisición de bienes y/o contratación de servicios, las personas naturales o jurídicas comprendidas en los siguientes casos:</w:t>
      </w:r>
    </w:p>
    <w:p w:rsidR="00597282" w:rsidRPr="004852C4" w:rsidRDefault="00597282" w:rsidP="00597282">
      <w:pPr>
        <w:ind w:left="1276"/>
        <w:jc w:val="both"/>
        <w:rPr>
          <w:rFonts w:ascii="Tahoma" w:hAnsi="Tahoma" w:cs="Tahoma"/>
          <w:color w:val="002060"/>
          <w:sz w:val="22"/>
          <w:szCs w:val="20"/>
          <w:lang w:val="es-BO" w:eastAsia="en-US"/>
        </w:rPr>
      </w:pPr>
    </w:p>
    <w:p w:rsidR="00597282" w:rsidRPr="00025CE7"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597282" w:rsidRPr="00025CE7" w:rsidRDefault="00597282" w:rsidP="006945BA">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Cuentas por pagar a </w:t>
      </w:r>
      <w:r>
        <w:rPr>
          <w:rFonts w:ascii="Tahoma" w:hAnsi="Tahoma" w:cs="Tahoma"/>
          <w:color w:val="1F497D"/>
          <w:sz w:val="22"/>
          <w:lang w:val="es-BO"/>
        </w:rPr>
        <w:t>ENTEL</w:t>
      </w:r>
      <w:r w:rsidRPr="00025CE7">
        <w:rPr>
          <w:rFonts w:ascii="Tahoma" w:hAnsi="Tahoma" w:cs="Tahoma"/>
          <w:color w:val="1F497D"/>
          <w:sz w:val="22"/>
          <w:lang w:val="es-BO"/>
        </w:rPr>
        <w:t xml:space="preserve"> S.A.</w:t>
      </w:r>
    </w:p>
    <w:p w:rsidR="00597282" w:rsidRPr="00025CE7" w:rsidRDefault="00597282" w:rsidP="006945BA">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597282" w:rsidRPr="00025CE7" w:rsidRDefault="00597282" w:rsidP="006945BA">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Procesos administrativos y/o judiciales con </w:t>
      </w:r>
      <w:r>
        <w:rPr>
          <w:rFonts w:ascii="Tahoma" w:hAnsi="Tahoma" w:cs="Tahoma"/>
          <w:color w:val="1F497D"/>
          <w:sz w:val="22"/>
          <w:lang w:val="es-BO"/>
        </w:rPr>
        <w:t>ENTEL</w:t>
      </w:r>
      <w:r w:rsidRPr="00025CE7">
        <w:rPr>
          <w:rFonts w:ascii="Tahoma" w:hAnsi="Tahoma" w:cs="Tahoma"/>
          <w:color w:val="1F497D"/>
          <w:sz w:val="22"/>
          <w:lang w:val="es-BO"/>
        </w:rPr>
        <w:t xml:space="preserve"> S.A.</w:t>
      </w:r>
    </w:p>
    <w:p w:rsidR="00597282" w:rsidRPr="00025CE7" w:rsidRDefault="00597282" w:rsidP="00597282">
      <w:pPr>
        <w:pStyle w:val="Prrafodelista"/>
        <w:ind w:left="2127"/>
        <w:jc w:val="both"/>
        <w:rPr>
          <w:rFonts w:ascii="Tahoma" w:hAnsi="Tahoma" w:cs="Tahoma"/>
          <w:color w:val="1F497D"/>
          <w:sz w:val="22"/>
          <w:lang w:val="es-BO"/>
        </w:rPr>
      </w:pP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hubiesen declarado su disolución o quiebra.</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ex trabajadores de la empresa, desvinculados hasta dos (2) años antes de la publicación de la convocatoria, así como las empresas controladas por éstos.</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proponentes adjudicados que no hayan presentado su documentación legal o </w:t>
      </w:r>
      <w:proofErr w:type="gramStart"/>
      <w:r w:rsidRPr="00C36468">
        <w:rPr>
          <w:rFonts w:ascii="Tahoma" w:hAnsi="Tahoma" w:cs="Tahoma"/>
          <w:color w:val="1F497D"/>
          <w:sz w:val="22"/>
          <w:lang w:val="es-BO"/>
        </w:rPr>
        <w:t>desistido</w:t>
      </w:r>
      <w:proofErr w:type="gramEnd"/>
      <w:r w:rsidRPr="00C36468">
        <w:rPr>
          <w:rFonts w:ascii="Tahoma" w:hAnsi="Tahoma" w:cs="Tahoma"/>
          <w:color w:val="1F497D"/>
          <w:sz w:val="22"/>
          <w:lang w:val="es-BO"/>
        </w:rPr>
        <w:t xml:space="preserve"> de suscribir el contrato o pedido de compra, no podrán participar hasta un (1) año posterior a la fecha de vencimiento.</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cuentas por pagar a </w:t>
      </w:r>
      <w:r>
        <w:rPr>
          <w:rFonts w:ascii="Tahoma" w:hAnsi="Tahoma" w:cs="Tahoma"/>
          <w:color w:val="1F497D"/>
          <w:sz w:val="22"/>
          <w:lang w:val="es-BO"/>
        </w:rPr>
        <w:t>ENTEL</w:t>
      </w:r>
      <w:r w:rsidRPr="00C36468">
        <w:rPr>
          <w:rFonts w:ascii="Tahoma" w:hAnsi="Tahoma" w:cs="Tahoma"/>
          <w:color w:val="1F497D"/>
          <w:sz w:val="22"/>
          <w:lang w:val="es-BO"/>
        </w:rPr>
        <w:t xml:space="preserve"> S.A.</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procesos administrativos o judiciales con </w:t>
      </w:r>
      <w:r>
        <w:rPr>
          <w:rFonts w:ascii="Tahoma" w:hAnsi="Tahoma" w:cs="Tahoma"/>
          <w:color w:val="1F497D"/>
          <w:sz w:val="22"/>
          <w:lang w:val="es-BO"/>
        </w:rPr>
        <w:t>ENTEL</w:t>
      </w:r>
      <w:r w:rsidRPr="00C36468">
        <w:rPr>
          <w:rFonts w:ascii="Tahoma" w:hAnsi="Tahoma" w:cs="Tahoma"/>
          <w:color w:val="1F497D"/>
          <w:sz w:val="22"/>
          <w:lang w:val="es-BO"/>
        </w:rPr>
        <w:t xml:space="preserve"> S.A.</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tengan problemas legales y sean de conocimiento público.</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desistieron total o parcialmente la adjudicación o contrato. </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597282" w:rsidRPr="00C36468" w:rsidRDefault="00597282" w:rsidP="006945BA">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lastRenderedPageBreak/>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w:t>
      </w:r>
      <w:r>
        <w:rPr>
          <w:rFonts w:ascii="Tahoma" w:hAnsi="Tahoma" w:cs="Tahoma"/>
          <w:color w:val="1F497D"/>
          <w:sz w:val="22"/>
          <w:lang w:val="es-BO"/>
        </w:rPr>
        <w:t>ENTEL</w:t>
      </w:r>
      <w:r w:rsidRPr="00C36468">
        <w:rPr>
          <w:rFonts w:ascii="Tahoma" w:hAnsi="Tahoma" w:cs="Tahoma"/>
          <w:color w:val="1F497D"/>
          <w:sz w:val="22"/>
          <w:lang w:val="es-BO"/>
        </w:rPr>
        <w:t xml:space="preserve"> S.A.; y este se presente a un proceso de contratación. En este caso quedará automáticamente descalificado. En los casos que se detecte esta situación 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w:t>
      </w:r>
      <w:r>
        <w:rPr>
          <w:rFonts w:ascii="Tahoma" w:hAnsi="Tahoma" w:cs="Tahoma"/>
          <w:color w:val="1F497D"/>
          <w:sz w:val="22"/>
          <w:lang w:val="es-BO"/>
        </w:rPr>
        <w:t>ENTEL</w:t>
      </w:r>
      <w:r w:rsidRPr="00C36468">
        <w:rPr>
          <w:rFonts w:ascii="Tahoma" w:hAnsi="Tahoma" w:cs="Tahoma"/>
          <w:color w:val="1F497D"/>
          <w:sz w:val="22"/>
          <w:lang w:val="es-BO"/>
        </w:rPr>
        <w:t xml:space="preserve"> S.A. será pasible a proceso interno.</w:t>
      </w:r>
    </w:p>
    <w:p w:rsidR="00597282" w:rsidRPr="004852C4" w:rsidRDefault="00597282" w:rsidP="005D77D3">
      <w:pPr>
        <w:numPr>
          <w:ilvl w:val="0"/>
          <w:numId w:val="32"/>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Actividades Previas a la Presentación de Propuestas</w:t>
      </w:r>
    </w:p>
    <w:p w:rsidR="00597282" w:rsidRPr="004852C4" w:rsidRDefault="00597282" w:rsidP="00597282">
      <w:pPr>
        <w:ind w:left="567"/>
        <w:jc w:val="both"/>
        <w:rPr>
          <w:rFonts w:ascii="Tahoma" w:hAnsi="Tahoma" w:cs="Tahoma"/>
          <w:b/>
          <w:color w:val="002060"/>
          <w:sz w:val="22"/>
          <w:szCs w:val="28"/>
          <w:lang w:eastAsia="en-US" w:bidi="en-US"/>
        </w:rPr>
      </w:pPr>
    </w:p>
    <w:p w:rsidR="00597282" w:rsidRPr="004852C4" w:rsidRDefault="00597282" w:rsidP="006945BA">
      <w:pPr>
        <w:numPr>
          <w:ilvl w:val="0"/>
          <w:numId w:val="17"/>
        </w:numPr>
        <w:tabs>
          <w:tab w:val="left" w:pos="1134"/>
        </w:tabs>
        <w:ind w:left="1134" w:hanging="425"/>
        <w:jc w:val="both"/>
        <w:rPr>
          <w:rFonts w:ascii="Tahoma" w:hAnsi="Tahoma" w:cs="Tahoma"/>
          <w:color w:val="002060"/>
          <w:sz w:val="22"/>
          <w:szCs w:val="22"/>
          <w:lang w:eastAsia="en-US" w:bidi="en-US"/>
        </w:rPr>
      </w:pPr>
      <w:r w:rsidRPr="004852C4">
        <w:rPr>
          <w:rFonts w:ascii="Tahoma" w:hAnsi="Tahoma" w:cs="Tahoma"/>
          <w:color w:val="002060"/>
          <w:sz w:val="22"/>
          <w:szCs w:val="22"/>
          <w:u w:val="single"/>
          <w:lang w:eastAsia="en-US" w:bidi="en-US"/>
        </w:rPr>
        <w:t>Consultas escritas sobre el TBC (Términos Básicos de Contratación):</w:t>
      </w:r>
      <w:r w:rsidRPr="004852C4">
        <w:rPr>
          <w:rFonts w:ascii="Tahoma" w:hAnsi="Tahoma" w:cs="Tahoma"/>
          <w:color w:val="002060"/>
          <w:sz w:val="22"/>
          <w:szCs w:val="22"/>
          <w:lang w:eastAsia="en-US" w:bidi="en-US"/>
        </w:rPr>
        <w:t xml:space="preserve"> Cualquier potencial proponente puede formular consultas escritas dirigidas a la Subgerencia de </w:t>
      </w:r>
      <w:r w:rsidRPr="0092477E">
        <w:rPr>
          <w:rFonts w:ascii="Tahoma" w:hAnsi="Tahoma" w:cs="Tahoma"/>
          <w:color w:val="002060"/>
          <w:sz w:val="22"/>
          <w:szCs w:val="22"/>
          <w:lang w:eastAsia="en-US" w:bidi="en-US"/>
        </w:rPr>
        <w:t xml:space="preserve">Adquisiciones, hasta el día </w:t>
      </w:r>
      <w:r>
        <w:rPr>
          <w:rFonts w:ascii="Tahoma" w:hAnsi="Tahoma" w:cs="Tahoma"/>
          <w:color w:val="002060"/>
          <w:sz w:val="22"/>
          <w:szCs w:val="22"/>
          <w:lang w:eastAsia="en-US" w:bidi="en-US"/>
        </w:rPr>
        <w:t>miércoles 02 de agosto de 2017</w:t>
      </w:r>
      <w:r w:rsidRPr="0092477E">
        <w:rPr>
          <w:rFonts w:ascii="Tahoma" w:hAnsi="Tahoma" w:cs="Tahoma"/>
          <w:color w:val="002060"/>
          <w:sz w:val="22"/>
          <w:szCs w:val="22"/>
          <w:lang w:eastAsia="en-US" w:bidi="en-US"/>
        </w:rPr>
        <w:t xml:space="preserve"> hasta horas 1</w:t>
      </w:r>
      <w:r>
        <w:rPr>
          <w:rFonts w:ascii="Tahoma" w:hAnsi="Tahoma" w:cs="Tahoma"/>
          <w:color w:val="002060"/>
          <w:sz w:val="22"/>
          <w:szCs w:val="22"/>
          <w:lang w:eastAsia="en-US" w:bidi="en-US"/>
        </w:rPr>
        <w:t>7</w:t>
      </w:r>
      <w:r w:rsidRPr="0092477E">
        <w:rPr>
          <w:rFonts w:ascii="Tahoma" w:hAnsi="Tahoma" w:cs="Tahoma"/>
          <w:color w:val="002060"/>
          <w:sz w:val="22"/>
          <w:szCs w:val="22"/>
          <w:lang w:eastAsia="en-US" w:bidi="en-US"/>
        </w:rPr>
        <w:t>:00</w:t>
      </w:r>
      <w:r w:rsidRPr="00B242BD">
        <w:rPr>
          <w:rFonts w:ascii="Tahoma" w:hAnsi="Tahoma" w:cs="Tahoma"/>
          <w:color w:val="002060"/>
          <w:sz w:val="22"/>
          <w:szCs w:val="22"/>
          <w:lang w:eastAsia="en-US" w:bidi="en-US"/>
        </w:rPr>
        <w:t xml:space="preserve"> (GMT-4), a los correos ele</w:t>
      </w:r>
      <w:r w:rsidRPr="004852C4">
        <w:rPr>
          <w:rFonts w:ascii="Tahoma" w:hAnsi="Tahoma" w:cs="Tahoma"/>
          <w:color w:val="002060"/>
          <w:sz w:val="22"/>
          <w:szCs w:val="22"/>
          <w:lang w:eastAsia="en-US" w:bidi="en-US"/>
        </w:rPr>
        <w:t xml:space="preserve">ctrónicos </w:t>
      </w:r>
      <w:hyperlink r:id="rId13" w:history="1">
        <w:r w:rsidR="00B0593E" w:rsidRPr="00D141C0">
          <w:rPr>
            <w:rStyle w:val="Hipervnculo"/>
            <w:rFonts w:ascii="Tahoma" w:hAnsi="Tahoma" w:cs="Tahoma"/>
            <w:sz w:val="22"/>
            <w:szCs w:val="22"/>
            <w:lang w:eastAsia="en-US" w:bidi="en-US"/>
          </w:rPr>
          <w:t>worellana@entel.bo</w:t>
        </w:r>
      </w:hyperlink>
      <w:r w:rsidRPr="003A32F1">
        <w:rPr>
          <w:rStyle w:val="Hipervnculo"/>
        </w:rPr>
        <w:t xml:space="preserve"> </w:t>
      </w:r>
      <w:r w:rsidRPr="004852C4">
        <w:rPr>
          <w:rFonts w:ascii="Tahoma" w:hAnsi="Tahoma" w:cs="Tahoma"/>
          <w:color w:val="002060"/>
          <w:sz w:val="22"/>
          <w:szCs w:val="22"/>
          <w:lang w:eastAsia="en-US" w:bidi="en-US"/>
        </w:rPr>
        <w:t>con copia a</w:t>
      </w:r>
      <w:r>
        <w:rPr>
          <w:rFonts w:ascii="Tahoma" w:hAnsi="Tahoma" w:cs="Tahoma"/>
          <w:color w:val="002060"/>
          <w:sz w:val="22"/>
          <w:szCs w:val="22"/>
          <w:lang w:eastAsia="en-US" w:bidi="en-US"/>
        </w:rPr>
        <w:t xml:space="preserve"> </w:t>
      </w:r>
      <w:hyperlink r:id="rId14" w:history="1">
        <w:r w:rsidR="00B10A97" w:rsidRPr="00D141C0">
          <w:rPr>
            <w:rStyle w:val="Hipervnculo"/>
            <w:rFonts w:ascii="Tahoma" w:hAnsi="Tahoma" w:cs="Tahoma"/>
            <w:sz w:val="22"/>
            <w:szCs w:val="22"/>
            <w:lang w:eastAsia="en-US" w:bidi="en-US"/>
          </w:rPr>
          <w:t>cruiz@entel.bo</w:t>
        </w:r>
      </w:hyperlink>
      <w:r>
        <w:rPr>
          <w:rFonts w:ascii="Tahoma" w:hAnsi="Tahoma" w:cs="Tahoma"/>
          <w:color w:val="002060"/>
          <w:sz w:val="22"/>
          <w:szCs w:val="22"/>
          <w:lang w:eastAsia="en-US" w:bidi="en-US"/>
        </w:rPr>
        <w:t xml:space="preserve"> </w:t>
      </w:r>
      <w:r w:rsidRPr="004852C4">
        <w:rPr>
          <w:rFonts w:ascii="Tahoma" w:hAnsi="Tahoma" w:cs="Tahoma"/>
          <w:color w:val="002060"/>
          <w:sz w:val="22"/>
          <w:szCs w:val="22"/>
          <w:lang w:eastAsia="en-US" w:bidi="en-US"/>
        </w:rPr>
        <w:t xml:space="preserve"> o a la dirección:</w:t>
      </w:r>
      <w:r>
        <w:rPr>
          <w:rFonts w:ascii="Tahoma" w:hAnsi="Tahoma" w:cs="Tahoma"/>
          <w:color w:val="002060"/>
          <w:sz w:val="22"/>
          <w:szCs w:val="22"/>
          <w:lang w:eastAsia="en-US" w:bidi="en-US"/>
        </w:rPr>
        <w:t>–Calle Federico Zuazo, Edificio Tower de ENTEL N° 1771 Piso 6, Subgerencia de Adquisiciones (si corresponde)</w:t>
      </w:r>
      <w:r w:rsidRPr="004852C4">
        <w:rPr>
          <w:rFonts w:ascii="Tahoma" w:hAnsi="Tahoma" w:cs="Tahoma"/>
          <w:color w:val="002060"/>
          <w:sz w:val="22"/>
          <w:szCs w:val="22"/>
          <w:lang w:eastAsia="en-US" w:bidi="en-US"/>
        </w:rPr>
        <w:t>.</w:t>
      </w:r>
    </w:p>
    <w:p w:rsidR="00597282" w:rsidRPr="004852C4" w:rsidRDefault="00597282" w:rsidP="00597282">
      <w:pPr>
        <w:tabs>
          <w:tab w:val="left" w:pos="1134"/>
        </w:tabs>
        <w:ind w:left="1134"/>
        <w:jc w:val="both"/>
        <w:rPr>
          <w:rFonts w:ascii="Tahoma" w:hAnsi="Tahoma" w:cs="Tahoma"/>
          <w:color w:val="002060"/>
          <w:sz w:val="22"/>
          <w:szCs w:val="22"/>
          <w:lang w:eastAsia="en-US" w:bidi="en-US"/>
        </w:rPr>
      </w:pPr>
    </w:p>
    <w:p w:rsidR="00597282" w:rsidRPr="004852C4" w:rsidRDefault="00597282" w:rsidP="006945BA">
      <w:pPr>
        <w:pStyle w:val="Prrafodelista"/>
        <w:numPr>
          <w:ilvl w:val="0"/>
          <w:numId w:val="17"/>
        </w:numPr>
        <w:tabs>
          <w:tab w:val="left" w:pos="1134"/>
        </w:tabs>
        <w:ind w:left="1134" w:hanging="425"/>
        <w:jc w:val="both"/>
        <w:rPr>
          <w:rFonts w:ascii="Tahoma" w:hAnsi="Tahoma" w:cs="Tahoma"/>
          <w:color w:val="002060"/>
          <w:sz w:val="22"/>
          <w:szCs w:val="22"/>
        </w:rPr>
      </w:pPr>
      <w:r w:rsidRPr="004852C4">
        <w:rPr>
          <w:rFonts w:ascii="Tahoma" w:hAnsi="Tahoma" w:cs="Tahoma"/>
          <w:color w:val="002060"/>
          <w:sz w:val="22"/>
          <w:szCs w:val="22"/>
          <w:u w:val="single"/>
          <w:lang w:bidi="en-US"/>
        </w:rPr>
        <w:t>Reunión de Aclaración:</w:t>
      </w:r>
      <w:r w:rsidRPr="004852C4">
        <w:rPr>
          <w:rFonts w:ascii="Tahoma" w:hAnsi="Tahoma" w:cs="Tahoma"/>
          <w:color w:val="002060"/>
          <w:sz w:val="22"/>
          <w:szCs w:val="22"/>
          <w:lang w:bidi="en-US"/>
        </w:rPr>
        <w:t xml:space="preserve"> Con la finalidad de responder a las consultas realizadas sobre el TBC </w:t>
      </w:r>
      <w:r w:rsidRPr="004852C4">
        <w:rPr>
          <w:rFonts w:ascii="Tahoma" w:hAnsi="Tahoma" w:cs="Tahoma"/>
          <w:color w:val="002060"/>
          <w:sz w:val="22"/>
          <w:szCs w:val="22"/>
          <w:u w:val="single"/>
          <w:lang w:bidi="en-US"/>
        </w:rPr>
        <w:t xml:space="preserve">(Términos Básicos de Contratación) </w:t>
      </w:r>
      <w:r w:rsidRPr="004852C4">
        <w:rPr>
          <w:rFonts w:ascii="Tahoma" w:hAnsi="Tahoma" w:cs="Tahoma"/>
          <w:color w:val="002060"/>
          <w:sz w:val="22"/>
          <w:szCs w:val="22"/>
          <w:lang w:bidi="en-US"/>
        </w:rPr>
        <w:t>dentro del plazo señalado, se realizará la reunión de aclaración en</w:t>
      </w:r>
      <w:r w:rsidRPr="004852C4">
        <w:rPr>
          <w:rFonts w:ascii="Tahoma" w:hAnsi="Tahoma" w:cs="Tahoma"/>
          <w:color w:val="002060"/>
          <w:sz w:val="22"/>
          <w:szCs w:val="22"/>
        </w:rPr>
        <w:t>:</w:t>
      </w:r>
    </w:p>
    <w:p w:rsidR="00597282" w:rsidRPr="00025CE7" w:rsidRDefault="00597282" w:rsidP="00597282">
      <w:pPr>
        <w:pStyle w:val="Prrafodelista"/>
        <w:tabs>
          <w:tab w:val="left" w:pos="1134"/>
        </w:tabs>
        <w:ind w:left="1134"/>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597282" w:rsidRPr="00025CE7" w:rsidTr="0069540F">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92477E" w:rsidRDefault="00597282" w:rsidP="0069540F">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597282" w:rsidRPr="0092477E" w:rsidRDefault="00597282" w:rsidP="0069540F">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 xml:space="preserve">03 </w:t>
            </w:r>
            <w:r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agosto</w:t>
            </w:r>
            <w:r w:rsidRPr="0092477E">
              <w:rPr>
                <w:rFonts w:ascii="Tahoma" w:hAnsi="Tahoma" w:cs="Tahoma"/>
                <w:color w:val="002060"/>
                <w:sz w:val="22"/>
                <w:szCs w:val="22"/>
                <w:lang w:eastAsia="en-US" w:bidi="en-US"/>
              </w:rPr>
              <w:t xml:space="preserve"> de 201</w:t>
            </w:r>
            <w:r>
              <w:rPr>
                <w:rFonts w:ascii="Tahoma" w:hAnsi="Tahoma" w:cs="Tahoma"/>
                <w:color w:val="002060"/>
                <w:sz w:val="22"/>
                <w:szCs w:val="22"/>
                <w:lang w:eastAsia="en-US" w:bidi="en-US"/>
              </w:rPr>
              <w:t>7</w:t>
            </w:r>
          </w:p>
        </w:tc>
      </w:tr>
      <w:tr w:rsidR="00597282" w:rsidRPr="00025CE7" w:rsidTr="0069540F">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92477E" w:rsidRDefault="00597282" w:rsidP="0069540F">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Hora:</w:t>
            </w:r>
          </w:p>
        </w:tc>
        <w:tc>
          <w:tcPr>
            <w:tcW w:w="4820" w:type="dxa"/>
            <w:tcBorders>
              <w:left w:val="single" w:sz="4" w:space="0" w:color="FFFFFF"/>
            </w:tcBorders>
            <w:vAlign w:val="center"/>
          </w:tcPr>
          <w:p w:rsidR="00597282" w:rsidRPr="0092477E" w:rsidRDefault="00597282" w:rsidP="0069540F">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09:3</w:t>
            </w:r>
            <w:r w:rsidRPr="0092477E">
              <w:rPr>
                <w:rFonts w:ascii="Tahoma" w:hAnsi="Tahoma" w:cs="Tahoma"/>
                <w:color w:val="002060"/>
                <w:sz w:val="22"/>
                <w:szCs w:val="22"/>
                <w:lang w:eastAsia="en-US" w:bidi="en-US"/>
              </w:rPr>
              <w:t>0</w:t>
            </w:r>
            <w:r>
              <w:rPr>
                <w:rFonts w:ascii="Tahoma" w:hAnsi="Tahoma" w:cs="Tahoma"/>
                <w:color w:val="002060"/>
                <w:sz w:val="22"/>
                <w:szCs w:val="22"/>
                <w:lang w:eastAsia="en-US" w:bidi="en-US"/>
              </w:rPr>
              <w:t xml:space="preserve"> a.m.</w:t>
            </w:r>
          </w:p>
        </w:tc>
      </w:tr>
      <w:tr w:rsidR="00597282" w:rsidRPr="00025CE7" w:rsidTr="0069540F">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597282" w:rsidRPr="004852C4" w:rsidRDefault="00597282" w:rsidP="0069540F">
            <w:pPr>
              <w:outlineLvl w:val="2"/>
              <w:rPr>
                <w:rFonts w:ascii="Tahoma" w:hAnsi="Tahoma" w:cs="Tahoma"/>
                <w:color w:val="002060"/>
                <w:sz w:val="22"/>
                <w:szCs w:val="22"/>
                <w:lang w:eastAsia="en-US" w:bidi="en-US"/>
              </w:rPr>
            </w:pPr>
            <w:r>
              <w:rPr>
                <w:rFonts w:ascii="Tahoma" w:hAnsi="Tahoma" w:cs="Tahoma"/>
                <w:color w:val="002060"/>
                <w:sz w:val="22"/>
              </w:rPr>
              <w:t>ENTEL</w:t>
            </w:r>
            <w:r w:rsidRPr="004852C4">
              <w:rPr>
                <w:rFonts w:ascii="Tahoma" w:hAnsi="Tahoma" w:cs="Tahoma"/>
                <w:color w:val="002060"/>
                <w:sz w:val="22"/>
              </w:rPr>
              <w:t xml:space="preserve"> S.A., Edificio Tower, Calle Federico Zuazo N° 1771 Piso 6 (Sub Gerencia de Adquisiciones)</w:t>
            </w:r>
          </w:p>
        </w:tc>
      </w:tr>
      <w:tr w:rsidR="00597282" w:rsidRPr="00025CE7" w:rsidTr="0069540F">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597282" w:rsidRPr="004852C4" w:rsidRDefault="00597282" w:rsidP="0069540F">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 xml:space="preserve">La Paz – Bolivia </w:t>
            </w:r>
          </w:p>
        </w:tc>
      </w:tr>
      <w:tr w:rsidR="00597282" w:rsidRPr="00025CE7" w:rsidTr="00BF273D">
        <w:trPr>
          <w:trHeight w:val="70"/>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597282" w:rsidRPr="004852C4" w:rsidRDefault="00597282" w:rsidP="0069540F">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Wilson Orellana Rosales</w:t>
            </w:r>
          </w:p>
        </w:tc>
      </w:tr>
    </w:tbl>
    <w:p w:rsidR="00597282" w:rsidRPr="00025CE7" w:rsidRDefault="00597282" w:rsidP="00597282">
      <w:pPr>
        <w:rPr>
          <w:rFonts w:ascii="Tahoma" w:hAnsi="Tahoma" w:cs="Tahoma"/>
          <w:color w:val="1F497D"/>
        </w:rPr>
      </w:pPr>
    </w:p>
    <w:p w:rsidR="00597282" w:rsidRPr="004852C4" w:rsidRDefault="00597282" w:rsidP="00597282">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 xml:space="preserve">Las consultas por escrito y las efectuadas verbalmente en la Reunión de Aclaración serán respondidas e incluidas en el Acta de reunión y publicadas en la página WEB de </w:t>
      </w:r>
      <w:r>
        <w:rPr>
          <w:rFonts w:ascii="Tahoma" w:hAnsi="Tahoma" w:cs="Tahoma"/>
          <w:color w:val="002060"/>
          <w:sz w:val="22"/>
          <w:szCs w:val="22"/>
        </w:rPr>
        <w:t>ENTEL</w:t>
      </w:r>
      <w:r w:rsidRPr="004852C4">
        <w:rPr>
          <w:rFonts w:ascii="Tahoma" w:hAnsi="Tahoma" w:cs="Tahoma"/>
          <w:color w:val="002060"/>
          <w:sz w:val="22"/>
          <w:szCs w:val="22"/>
        </w:rPr>
        <w:t xml:space="preserve"> S.A.</w:t>
      </w:r>
    </w:p>
    <w:p w:rsidR="00597282" w:rsidRPr="004852C4" w:rsidRDefault="00597282" w:rsidP="00597282">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rsidR="00597282" w:rsidRPr="004852C4" w:rsidRDefault="00597282" w:rsidP="00597282">
      <w:pPr>
        <w:jc w:val="both"/>
        <w:rPr>
          <w:rFonts w:ascii="Tahoma" w:hAnsi="Tahoma" w:cs="Tahoma"/>
          <w:color w:val="002060"/>
          <w:sz w:val="22"/>
          <w:szCs w:val="22"/>
          <w:lang w:val="es-BO"/>
        </w:rPr>
      </w:pPr>
    </w:p>
    <w:p w:rsidR="00597282" w:rsidRPr="004852C4" w:rsidRDefault="00597282" w:rsidP="005D77D3">
      <w:pPr>
        <w:numPr>
          <w:ilvl w:val="0"/>
          <w:numId w:val="32"/>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Presentación de Propuestas</w:t>
      </w:r>
    </w:p>
    <w:p w:rsidR="00597282" w:rsidRPr="004852C4" w:rsidRDefault="00597282" w:rsidP="00597282">
      <w:pPr>
        <w:ind w:left="567"/>
        <w:jc w:val="both"/>
        <w:rPr>
          <w:rFonts w:ascii="Tahoma" w:hAnsi="Tahoma" w:cs="Tahoma"/>
          <w:color w:val="002060"/>
        </w:rPr>
      </w:pPr>
    </w:p>
    <w:p w:rsidR="00597282" w:rsidRPr="004852C4" w:rsidRDefault="00597282" w:rsidP="00597282">
      <w:pPr>
        <w:pStyle w:val="Continuarlista"/>
        <w:spacing w:after="0"/>
        <w:ind w:left="709"/>
        <w:rPr>
          <w:rFonts w:ascii="Tahoma" w:hAnsi="Tahoma" w:cs="Tahoma"/>
          <w:color w:val="002060"/>
          <w:sz w:val="22"/>
        </w:rPr>
      </w:pPr>
      <w:r w:rsidRPr="004852C4">
        <w:rPr>
          <w:rFonts w:ascii="Tahoma" w:hAnsi="Tahoma" w:cs="Tahoma"/>
          <w:color w:val="002060"/>
          <w:sz w:val="22"/>
        </w:rPr>
        <w:t xml:space="preserve">Las propuestas deben presentarse sólo en las oficinas de </w:t>
      </w:r>
      <w:r>
        <w:rPr>
          <w:rFonts w:ascii="Tahoma" w:hAnsi="Tahoma" w:cs="Tahoma"/>
          <w:color w:val="002060"/>
          <w:sz w:val="22"/>
        </w:rPr>
        <w:t>ENTEL</w:t>
      </w:r>
      <w:r w:rsidRPr="004852C4">
        <w:rPr>
          <w:rFonts w:ascii="Tahoma" w:hAnsi="Tahoma" w:cs="Tahoma"/>
          <w:color w:val="002060"/>
          <w:sz w:val="22"/>
        </w:rPr>
        <w:t xml:space="preserve"> S.A. Edificio Tower, Calle Federico Zuazo Nro. 1771, Subgerencia de Adquisiciones, hasta el día:</w:t>
      </w:r>
    </w:p>
    <w:p w:rsidR="00597282" w:rsidRPr="00025CE7" w:rsidRDefault="00597282" w:rsidP="00597282">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597282" w:rsidRPr="00025CE7" w:rsidTr="0069540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shd w:val="clear" w:color="auto" w:fill="auto"/>
            <w:vAlign w:val="center"/>
          </w:tcPr>
          <w:p w:rsidR="00597282" w:rsidRPr="0092477E" w:rsidRDefault="00597282" w:rsidP="008E540E">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1</w:t>
            </w:r>
            <w:r w:rsidR="008E540E">
              <w:rPr>
                <w:rFonts w:ascii="Tahoma" w:hAnsi="Tahoma" w:cs="Tahoma"/>
                <w:color w:val="002060"/>
                <w:sz w:val="22"/>
                <w:szCs w:val="22"/>
                <w:lang w:eastAsia="en-US" w:bidi="en-US"/>
              </w:rPr>
              <w:t>1</w:t>
            </w:r>
            <w:r>
              <w:rPr>
                <w:rFonts w:ascii="Tahoma" w:hAnsi="Tahoma" w:cs="Tahoma"/>
                <w:color w:val="002060"/>
                <w:sz w:val="22"/>
                <w:szCs w:val="22"/>
                <w:lang w:eastAsia="en-US" w:bidi="en-US"/>
              </w:rPr>
              <w:t xml:space="preserve"> </w:t>
            </w:r>
            <w:r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 xml:space="preserve">agosto </w:t>
            </w:r>
            <w:r w:rsidRPr="0092477E">
              <w:rPr>
                <w:rFonts w:ascii="Tahoma" w:hAnsi="Tahoma" w:cs="Tahoma"/>
                <w:color w:val="002060"/>
                <w:sz w:val="22"/>
                <w:szCs w:val="22"/>
                <w:lang w:eastAsia="en-US" w:bidi="en-US"/>
              </w:rPr>
              <w:t>de 201</w:t>
            </w:r>
            <w:r>
              <w:rPr>
                <w:rFonts w:ascii="Tahoma" w:hAnsi="Tahoma" w:cs="Tahoma"/>
                <w:color w:val="002060"/>
                <w:sz w:val="22"/>
                <w:szCs w:val="22"/>
                <w:lang w:eastAsia="en-US" w:bidi="en-US"/>
              </w:rPr>
              <w:t>7</w:t>
            </w:r>
          </w:p>
        </w:tc>
      </w:tr>
      <w:tr w:rsidR="00597282" w:rsidRPr="00025CE7" w:rsidTr="00BF273D">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591298" w:rsidRDefault="00597282" w:rsidP="0069540F">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shd w:val="clear" w:color="auto" w:fill="auto"/>
            <w:vAlign w:val="center"/>
          </w:tcPr>
          <w:p w:rsidR="00597282" w:rsidRPr="0092477E" w:rsidRDefault="00597282" w:rsidP="0069540F">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09:30</w:t>
            </w:r>
            <w:r w:rsidRPr="0092477E">
              <w:rPr>
                <w:rFonts w:ascii="Tahoma" w:hAnsi="Tahoma" w:cs="Tahoma"/>
                <w:color w:val="002060"/>
                <w:sz w:val="22"/>
                <w:szCs w:val="22"/>
                <w:lang w:eastAsia="en-US" w:bidi="en-US"/>
              </w:rPr>
              <w:t xml:space="preserve"> a.m.</w:t>
            </w:r>
          </w:p>
        </w:tc>
      </w:tr>
    </w:tbl>
    <w:p w:rsidR="00597282" w:rsidRPr="004852C4" w:rsidRDefault="00597282" w:rsidP="00597282">
      <w:pPr>
        <w:pStyle w:val="Prrafodelista"/>
        <w:ind w:left="567"/>
        <w:jc w:val="both"/>
        <w:rPr>
          <w:rFonts w:ascii="Tahoma" w:hAnsi="Tahoma" w:cs="Tahoma"/>
          <w:color w:val="002060"/>
          <w:sz w:val="22"/>
          <w:szCs w:val="22"/>
          <w:lang w:val="es-BO" w:eastAsia="es-ES"/>
        </w:rPr>
      </w:pPr>
      <w:r w:rsidRPr="004852C4">
        <w:rPr>
          <w:rFonts w:ascii="Tahoma" w:hAnsi="Tahoma" w:cs="Tahoma"/>
          <w:color w:val="002060"/>
          <w:sz w:val="22"/>
          <w:szCs w:val="22"/>
          <w:lang w:val="es-BO" w:eastAsia="es-ES"/>
        </w:rPr>
        <w:lastRenderedPageBreak/>
        <w:t xml:space="preserve">No serán aceptadas ni consideradas las propuestas recibidas en oficinas postales o cualquier otro lugar, aunque fueran dependencias de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 diferente al domicilio señalado en el párrafo precedente y tampoco serán consideradas las ofertas entregadas pasados el día y hora límite señalado por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w:t>
      </w:r>
    </w:p>
    <w:p w:rsidR="00597282" w:rsidRPr="004852C4" w:rsidRDefault="00597282" w:rsidP="00597282">
      <w:pPr>
        <w:pStyle w:val="Prrafodelista"/>
        <w:ind w:left="567"/>
        <w:jc w:val="both"/>
        <w:rPr>
          <w:rFonts w:ascii="Tahoma" w:hAnsi="Tahoma" w:cs="Tahoma"/>
          <w:color w:val="002060"/>
          <w:sz w:val="22"/>
          <w:szCs w:val="22"/>
          <w:lang w:val="es-BO" w:eastAsia="es-ES"/>
        </w:rPr>
      </w:pPr>
    </w:p>
    <w:p w:rsidR="00597282" w:rsidRPr="004852C4" w:rsidRDefault="00597282" w:rsidP="00597282">
      <w:pPr>
        <w:pStyle w:val="Prrafodelista"/>
        <w:ind w:left="567"/>
        <w:jc w:val="both"/>
        <w:rPr>
          <w:rFonts w:ascii="Tahoma" w:hAnsi="Tahoma" w:cs="Tahoma"/>
          <w:color w:val="002060"/>
          <w:sz w:val="22"/>
          <w:szCs w:val="22"/>
          <w:lang w:val="es-BO" w:bidi="en-US"/>
        </w:rPr>
      </w:pPr>
      <w:r w:rsidRPr="004852C4">
        <w:rPr>
          <w:rFonts w:ascii="Tahoma" w:hAnsi="Tahoma" w:cs="Tahoma"/>
          <w:color w:val="002060"/>
          <w:sz w:val="22"/>
          <w:szCs w:val="22"/>
          <w:lang w:val="es-BO" w:bidi="en-US"/>
        </w:rPr>
        <w:t>Las ofertas de los proponentes deberán estructurarse de acuerdo a las siguientes instrucciones:</w:t>
      </w:r>
    </w:p>
    <w:p w:rsidR="008E540E" w:rsidRDefault="008E540E" w:rsidP="00597282">
      <w:pPr>
        <w:ind w:left="1418"/>
        <w:jc w:val="both"/>
        <w:outlineLvl w:val="2"/>
        <w:rPr>
          <w:rFonts w:ascii="Tahoma" w:hAnsi="Tahoma" w:cs="Tahoma"/>
          <w:b/>
          <w:color w:val="002060"/>
          <w:sz w:val="22"/>
          <w:szCs w:val="22"/>
          <w:lang w:val="es-BO" w:eastAsia="en-US" w:bidi="en-US"/>
        </w:rPr>
      </w:pPr>
    </w:p>
    <w:p w:rsidR="00597282" w:rsidRPr="004852C4" w:rsidRDefault="00597282" w:rsidP="00597282">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 xml:space="preserve">SOBRE “A” – DOCUMENTOS ADMINISTRATIVOS. </w:t>
      </w:r>
    </w:p>
    <w:p w:rsidR="00597282" w:rsidRPr="004852C4" w:rsidRDefault="00597282" w:rsidP="00597282">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SOBRE “B” – PROPUESTA TÉCNICA (Original + Copia Digital).</w:t>
      </w:r>
    </w:p>
    <w:p w:rsidR="00597282" w:rsidRPr="004852C4" w:rsidRDefault="00597282" w:rsidP="00597282">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SOBRE “C” – PROPUESTA ECONÓMICA (Original + Copia Digital).</w:t>
      </w:r>
    </w:p>
    <w:p w:rsidR="008E540E" w:rsidRDefault="008E540E" w:rsidP="00597282">
      <w:pPr>
        <w:pStyle w:val="Prrafodelista"/>
        <w:ind w:left="567"/>
        <w:jc w:val="both"/>
        <w:rPr>
          <w:rFonts w:ascii="Tahoma" w:hAnsi="Tahoma" w:cs="Tahoma"/>
          <w:color w:val="002060"/>
          <w:sz w:val="22"/>
          <w:szCs w:val="22"/>
          <w:lang w:val="es-BO" w:bidi="en-US"/>
        </w:rPr>
      </w:pPr>
    </w:p>
    <w:p w:rsidR="00597282" w:rsidRPr="004852C4" w:rsidRDefault="00597282" w:rsidP="00597282">
      <w:pPr>
        <w:pStyle w:val="Prrafodelista"/>
        <w:ind w:left="567"/>
        <w:jc w:val="both"/>
        <w:rPr>
          <w:rFonts w:ascii="Tahoma" w:hAnsi="Tahoma" w:cs="Tahoma"/>
          <w:b/>
          <w:color w:val="002060"/>
          <w:sz w:val="22"/>
          <w:szCs w:val="22"/>
        </w:rPr>
      </w:pPr>
      <w:r w:rsidRPr="004852C4">
        <w:rPr>
          <w:rFonts w:ascii="Tahoma" w:hAnsi="Tahoma" w:cs="Tahoma"/>
          <w:color w:val="002060"/>
          <w:sz w:val="22"/>
          <w:szCs w:val="22"/>
          <w:lang w:val="es-BO" w:bidi="en-US"/>
        </w:rPr>
        <w:t xml:space="preserve">Cada parte será presentada en un sobre o paquete cerrado, de manera separada; </w:t>
      </w:r>
      <w:r>
        <w:rPr>
          <w:rFonts w:ascii="Tahoma" w:hAnsi="Tahoma" w:cs="Tahoma"/>
          <w:color w:val="002060"/>
          <w:sz w:val="22"/>
          <w:szCs w:val="22"/>
          <w:lang w:val="es-BO" w:bidi="en-US"/>
        </w:rPr>
        <w:t>tanto la Parte Técnica como</w:t>
      </w:r>
      <w:r w:rsidRPr="004852C4">
        <w:rPr>
          <w:rFonts w:ascii="Tahoma" w:hAnsi="Tahoma" w:cs="Tahoma"/>
          <w:color w:val="002060"/>
          <w:sz w:val="22"/>
          <w:szCs w:val="22"/>
          <w:lang w:val="es-BO" w:bidi="en-US"/>
        </w:rPr>
        <w:t xml:space="preserve"> la Parte Económica deberán contener </w:t>
      </w:r>
      <w:r>
        <w:rPr>
          <w:rFonts w:ascii="Tahoma" w:hAnsi="Tahoma" w:cs="Tahoma"/>
          <w:color w:val="002060"/>
          <w:sz w:val="22"/>
          <w:szCs w:val="22"/>
          <w:lang w:val="es-BO" w:bidi="en-US"/>
        </w:rPr>
        <w:t xml:space="preserve">obligatoriamente una </w:t>
      </w:r>
      <w:r w:rsidRPr="004852C4">
        <w:rPr>
          <w:rFonts w:ascii="Tahoma" w:hAnsi="Tahoma" w:cs="Tahoma"/>
          <w:color w:val="002060"/>
          <w:sz w:val="22"/>
          <w:szCs w:val="22"/>
          <w:lang w:val="es-BO" w:bidi="en-US"/>
        </w:rPr>
        <w:t>copia digital</w:t>
      </w:r>
      <w:r>
        <w:rPr>
          <w:rFonts w:ascii="Tahoma" w:hAnsi="Tahoma" w:cs="Tahoma"/>
          <w:color w:val="002060"/>
          <w:sz w:val="22"/>
          <w:szCs w:val="22"/>
          <w:lang w:val="es-BO" w:bidi="en-US"/>
        </w:rPr>
        <w:t>,</w:t>
      </w:r>
      <w:r w:rsidRPr="004852C4">
        <w:rPr>
          <w:rFonts w:ascii="Tahoma" w:hAnsi="Tahoma" w:cs="Tahoma"/>
          <w:color w:val="002060"/>
          <w:sz w:val="22"/>
          <w:szCs w:val="22"/>
          <w:lang w:val="es-BO" w:bidi="en-US"/>
        </w:rPr>
        <w:t xml:space="preserve"> </w:t>
      </w:r>
      <w:r>
        <w:rPr>
          <w:rFonts w:ascii="Tahoma" w:hAnsi="Tahoma" w:cs="Tahoma"/>
          <w:color w:val="002060"/>
          <w:sz w:val="22"/>
          <w:szCs w:val="22"/>
          <w:lang w:val="es-BO" w:bidi="en-US"/>
        </w:rPr>
        <w:t xml:space="preserve">idéntica a la presentada de manera impresa, </w:t>
      </w:r>
      <w:r w:rsidRPr="004852C4">
        <w:rPr>
          <w:rFonts w:ascii="Tahoma" w:hAnsi="Tahoma" w:cs="Tahoma"/>
          <w:color w:val="002060"/>
          <w:sz w:val="22"/>
          <w:szCs w:val="22"/>
          <w:lang w:val="es-BO" w:bidi="en-US"/>
        </w:rPr>
        <w:t xml:space="preserve">de los documentos correspondientes; </w:t>
      </w:r>
      <w:r w:rsidRPr="004852C4">
        <w:rPr>
          <w:rFonts w:ascii="Tahoma" w:hAnsi="Tahoma" w:cs="Tahoma"/>
          <w:b/>
          <w:color w:val="002060"/>
          <w:sz w:val="22"/>
          <w:szCs w:val="22"/>
          <w:lang w:val="es-BO" w:bidi="en-US"/>
        </w:rPr>
        <w:t>los originales deberán ser foliados, sellados y presentados con la siguiente inscripción</w:t>
      </w:r>
      <w:r w:rsidRPr="004852C4">
        <w:rPr>
          <w:rFonts w:ascii="Tahoma" w:hAnsi="Tahoma" w:cs="Tahoma"/>
          <w:b/>
          <w:color w:val="002060"/>
          <w:sz w:val="22"/>
          <w:szCs w:val="22"/>
        </w:rPr>
        <w:t>:</w:t>
      </w:r>
    </w:p>
    <w:p w:rsidR="00597282" w:rsidRPr="004852C4" w:rsidRDefault="00597282" w:rsidP="00597282">
      <w:pPr>
        <w:ind w:left="709"/>
        <w:jc w:val="both"/>
        <w:rPr>
          <w:rFonts w:ascii="Tahoma" w:hAnsi="Tahoma" w:cs="Tahoma"/>
          <w:color w:val="002060"/>
          <w:sz w:val="22"/>
          <w:szCs w:val="22"/>
        </w:rPr>
      </w:pPr>
    </w:p>
    <w:p w:rsidR="00597282" w:rsidRPr="004852C4" w:rsidRDefault="00597282" w:rsidP="00597282">
      <w:pPr>
        <w:ind w:left="709"/>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97282" w:rsidRPr="004852C4" w:rsidTr="0069540F">
        <w:trPr>
          <w:trHeight w:val="1673"/>
          <w:jc w:val="center"/>
        </w:trPr>
        <w:tc>
          <w:tcPr>
            <w:tcW w:w="8078" w:type="dxa"/>
            <w:vAlign w:val="center"/>
          </w:tcPr>
          <w:p w:rsidR="00597282" w:rsidRPr="004852C4" w:rsidRDefault="00597282" w:rsidP="0069540F">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ENTEL</w:t>
            </w:r>
            <w:r w:rsidRPr="004852C4">
              <w:rPr>
                <w:rFonts w:ascii="Tahoma" w:hAnsi="Tahoma" w:cs="Tahoma"/>
                <w:b/>
                <w:color w:val="002060"/>
                <w:sz w:val="22"/>
                <w:szCs w:val="22"/>
                <w:lang w:eastAsia="en-US" w:bidi="en-US"/>
              </w:rPr>
              <w:t xml:space="preserve"> S.A.</w:t>
            </w:r>
          </w:p>
          <w:p w:rsidR="00597282" w:rsidRPr="004852C4" w:rsidRDefault="00597282" w:rsidP="0069540F">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 xml:space="preserve">LICITACIÓN PÚBLICA N° </w:t>
            </w:r>
            <w:r>
              <w:rPr>
                <w:rFonts w:ascii="Tahoma" w:hAnsi="Tahoma" w:cs="Tahoma"/>
                <w:b/>
                <w:color w:val="002060"/>
                <w:sz w:val="22"/>
                <w:szCs w:val="22"/>
                <w:lang w:eastAsia="en-US" w:bidi="en-US"/>
              </w:rPr>
              <w:t>0</w:t>
            </w:r>
            <w:r w:rsidR="008E540E">
              <w:rPr>
                <w:rFonts w:ascii="Tahoma" w:hAnsi="Tahoma" w:cs="Tahoma"/>
                <w:b/>
                <w:color w:val="002060"/>
                <w:sz w:val="22"/>
                <w:szCs w:val="22"/>
                <w:lang w:eastAsia="en-US" w:bidi="en-US"/>
              </w:rPr>
              <w:t>61</w:t>
            </w:r>
            <w:r w:rsidRPr="004852C4">
              <w:rPr>
                <w:rFonts w:ascii="Tahoma" w:hAnsi="Tahoma" w:cs="Tahoma"/>
                <w:b/>
                <w:color w:val="002060"/>
                <w:sz w:val="22"/>
                <w:szCs w:val="22"/>
                <w:lang w:eastAsia="en-US" w:bidi="en-US"/>
              </w:rPr>
              <w:t>/201</w:t>
            </w:r>
            <w:r>
              <w:rPr>
                <w:rFonts w:ascii="Tahoma" w:hAnsi="Tahoma" w:cs="Tahoma"/>
                <w:b/>
                <w:color w:val="002060"/>
                <w:sz w:val="22"/>
                <w:szCs w:val="22"/>
                <w:lang w:eastAsia="en-US" w:bidi="en-US"/>
              </w:rPr>
              <w:t>7</w:t>
            </w:r>
          </w:p>
          <w:p w:rsidR="00597282" w:rsidRPr="004852C4" w:rsidRDefault="00597282" w:rsidP="0069540F">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w:t>
            </w:r>
            <w:r>
              <w:rPr>
                <w:rFonts w:ascii="Tahoma" w:hAnsi="Tahoma" w:cs="Tahoma"/>
                <w:b/>
                <w:color w:val="002060"/>
                <w:sz w:val="22"/>
                <w:szCs w:val="22"/>
                <w:lang w:eastAsia="en-US" w:bidi="en-US"/>
              </w:rPr>
              <w:t>ADQUISICIÓN DE TORRES</w:t>
            </w:r>
            <w:r w:rsidRPr="004852C4">
              <w:rPr>
                <w:rFonts w:ascii="Tahoma" w:hAnsi="Tahoma" w:cs="Tahoma"/>
                <w:b/>
                <w:color w:val="002060"/>
                <w:sz w:val="22"/>
                <w:szCs w:val="22"/>
                <w:lang w:eastAsia="en-US" w:bidi="en-US"/>
              </w:rPr>
              <w:t>”</w:t>
            </w:r>
          </w:p>
          <w:p w:rsidR="00597282" w:rsidRPr="004852C4" w:rsidRDefault="00597282" w:rsidP="0069540F">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RAZÓN SOCIAL DEL PROPONENTE  TELEFONO FAX – EMAIL</w:t>
            </w:r>
          </w:p>
          <w:p w:rsidR="00597282" w:rsidRPr="004852C4" w:rsidRDefault="00597282" w:rsidP="0069540F">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PERSONA DE CONTACTO:</w:t>
            </w:r>
          </w:p>
          <w:p w:rsidR="00597282" w:rsidRPr="004852C4" w:rsidRDefault="00597282" w:rsidP="0069540F">
            <w:pPr>
              <w:ind w:left="133"/>
              <w:jc w:val="center"/>
              <w:rPr>
                <w:rFonts w:ascii="Tahoma" w:hAnsi="Tahoma" w:cs="Tahoma"/>
                <w:color w:val="002060"/>
                <w:sz w:val="22"/>
                <w:szCs w:val="22"/>
              </w:rPr>
            </w:pPr>
            <w:r w:rsidRPr="004852C4">
              <w:rPr>
                <w:rFonts w:ascii="Tahoma" w:hAnsi="Tahoma" w:cs="Tahoma"/>
                <w:b/>
                <w:color w:val="002060"/>
                <w:sz w:val="22"/>
                <w:szCs w:val="22"/>
                <w:lang w:eastAsia="en-US" w:bidi="en-US"/>
              </w:rPr>
              <w:t>ORIGINAL</w:t>
            </w:r>
          </w:p>
        </w:tc>
      </w:tr>
    </w:tbl>
    <w:p w:rsidR="00597282" w:rsidRPr="004852C4" w:rsidRDefault="00597282" w:rsidP="00597282">
      <w:pPr>
        <w:ind w:left="709"/>
        <w:jc w:val="both"/>
        <w:rPr>
          <w:rFonts w:ascii="Tahoma" w:hAnsi="Tahoma" w:cs="Tahoma"/>
          <w:color w:val="002060"/>
          <w:sz w:val="22"/>
          <w:szCs w:val="22"/>
        </w:rPr>
      </w:pPr>
      <w:bookmarkStart w:id="3" w:name="_Toc304889404"/>
      <w:bookmarkStart w:id="4" w:name="_Toc304889483"/>
      <w:bookmarkStart w:id="5" w:name="_Toc304909210"/>
      <w:bookmarkStart w:id="6" w:name="_Toc305014204"/>
      <w:bookmarkStart w:id="7" w:name="_Toc305014355"/>
    </w:p>
    <w:p w:rsidR="00597282" w:rsidRPr="004852C4" w:rsidRDefault="00597282" w:rsidP="00597282">
      <w:pPr>
        <w:ind w:left="567"/>
        <w:jc w:val="both"/>
        <w:rPr>
          <w:rFonts w:ascii="Tahoma" w:hAnsi="Tahoma" w:cs="Tahoma"/>
          <w:color w:val="002060"/>
          <w:sz w:val="22"/>
          <w:szCs w:val="22"/>
          <w:lang w:eastAsia="en-US"/>
        </w:rPr>
      </w:pPr>
      <w:r w:rsidRPr="004852C4">
        <w:rPr>
          <w:rFonts w:ascii="Tahoma" w:hAnsi="Tahoma" w:cs="Tahoma"/>
          <w:color w:val="002060"/>
          <w:sz w:val="22"/>
          <w:szCs w:val="22"/>
          <w:lang w:eastAsia="en-US"/>
        </w:rPr>
        <w:t>La apertura de sobres se efectuará en un acto público el día:</w:t>
      </w:r>
    </w:p>
    <w:p w:rsidR="00597282" w:rsidRPr="00025CE7" w:rsidRDefault="00597282" w:rsidP="00597282">
      <w:pPr>
        <w:ind w:left="567"/>
        <w:jc w:val="both"/>
        <w:rPr>
          <w:rFonts w:ascii="Tahoma" w:hAnsi="Tahoma" w:cs="Tahoma"/>
          <w:strike/>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597282" w:rsidRPr="00025CE7" w:rsidTr="0069540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597282" w:rsidRPr="0092477E" w:rsidRDefault="00597282" w:rsidP="008E540E">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1</w:t>
            </w:r>
            <w:r w:rsidR="008E540E">
              <w:rPr>
                <w:rFonts w:ascii="Tahoma" w:hAnsi="Tahoma" w:cs="Tahoma"/>
                <w:color w:val="002060"/>
                <w:sz w:val="22"/>
                <w:szCs w:val="22"/>
                <w:lang w:eastAsia="en-US" w:bidi="en-US"/>
              </w:rPr>
              <w:t>1</w:t>
            </w:r>
            <w:r>
              <w:rPr>
                <w:rFonts w:ascii="Tahoma" w:hAnsi="Tahoma" w:cs="Tahoma"/>
                <w:color w:val="002060"/>
                <w:sz w:val="22"/>
                <w:szCs w:val="22"/>
                <w:lang w:eastAsia="en-US" w:bidi="en-US"/>
              </w:rPr>
              <w:t xml:space="preserve"> </w:t>
            </w:r>
            <w:r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agosto</w:t>
            </w:r>
            <w:r w:rsidRPr="0092477E">
              <w:rPr>
                <w:rFonts w:ascii="Tahoma" w:hAnsi="Tahoma" w:cs="Tahoma"/>
                <w:color w:val="002060"/>
                <w:sz w:val="22"/>
                <w:szCs w:val="22"/>
                <w:lang w:eastAsia="en-US" w:bidi="en-US"/>
              </w:rPr>
              <w:t xml:space="preserve"> de 201</w:t>
            </w:r>
            <w:r>
              <w:rPr>
                <w:rFonts w:ascii="Tahoma" w:hAnsi="Tahoma" w:cs="Tahoma"/>
                <w:color w:val="002060"/>
                <w:sz w:val="22"/>
                <w:szCs w:val="22"/>
                <w:lang w:eastAsia="en-US" w:bidi="en-US"/>
              </w:rPr>
              <w:t>7</w:t>
            </w:r>
          </w:p>
        </w:tc>
      </w:tr>
      <w:tr w:rsidR="00597282" w:rsidRPr="00025CE7" w:rsidTr="0069540F">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591298" w:rsidRDefault="00597282" w:rsidP="0069540F">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597282" w:rsidRPr="0092477E" w:rsidRDefault="00597282" w:rsidP="0069540F">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10:00</w:t>
            </w:r>
            <w:r w:rsidRPr="0092477E">
              <w:rPr>
                <w:rFonts w:ascii="Tahoma" w:hAnsi="Tahoma" w:cs="Tahoma"/>
                <w:color w:val="002060"/>
                <w:sz w:val="22"/>
                <w:szCs w:val="22"/>
                <w:lang w:eastAsia="en-US" w:bidi="en-US"/>
              </w:rPr>
              <w:t xml:space="preserve"> a.m.</w:t>
            </w:r>
          </w:p>
        </w:tc>
      </w:tr>
    </w:tbl>
    <w:p w:rsidR="00597282" w:rsidRPr="00025CE7" w:rsidRDefault="00597282" w:rsidP="00597282">
      <w:pPr>
        <w:ind w:left="1843"/>
        <w:jc w:val="both"/>
        <w:rPr>
          <w:rFonts w:ascii="Tahoma" w:hAnsi="Tahoma" w:cs="Tahoma"/>
          <w:i/>
          <w:color w:val="1F497D"/>
        </w:rPr>
      </w:pPr>
      <w:bookmarkStart w:id="8" w:name="_Toc130955263"/>
      <w:bookmarkStart w:id="9" w:name="_Toc130955322"/>
    </w:p>
    <w:p w:rsidR="00597282" w:rsidRPr="00025CE7" w:rsidRDefault="00597282" w:rsidP="00597282">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rsidR="00597282" w:rsidRPr="00025CE7" w:rsidRDefault="00597282" w:rsidP="00597282">
      <w:pPr>
        <w:ind w:left="567"/>
        <w:jc w:val="both"/>
        <w:rPr>
          <w:rFonts w:ascii="Tahoma" w:hAnsi="Tahoma" w:cs="Tahoma"/>
          <w:strike/>
          <w:color w:val="1F497D"/>
          <w:sz w:val="22"/>
          <w:u w:val="single"/>
        </w:rPr>
      </w:pPr>
    </w:p>
    <w:p w:rsidR="00597282" w:rsidRPr="004852C4" w:rsidRDefault="00597282" w:rsidP="005D77D3">
      <w:pPr>
        <w:pStyle w:val="Prrafodelista"/>
        <w:numPr>
          <w:ilvl w:val="1"/>
          <w:numId w:val="35"/>
        </w:numPr>
        <w:jc w:val="both"/>
        <w:outlineLvl w:val="2"/>
        <w:rPr>
          <w:rFonts w:ascii="Tahoma" w:hAnsi="Tahoma" w:cs="Tahoma"/>
          <w:color w:val="002060"/>
          <w:sz w:val="22"/>
          <w:szCs w:val="22"/>
        </w:rPr>
      </w:pPr>
      <w:r w:rsidRPr="004852C4">
        <w:rPr>
          <w:rFonts w:ascii="Tahoma" w:hAnsi="Tahoma" w:cs="Tahoma"/>
          <w:b/>
          <w:color w:val="002060"/>
          <w:sz w:val="22"/>
          <w:szCs w:val="22"/>
          <w:u w:val="single"/>
          <w:lang w:bidi="en-US"/>
        </w:rPr>
        <w:t>Sobre A</w:t>
      </w:r>
      <w:r w:rsidRPr="004852C4">
        <w:rPr>
          <w:rFonts w:ascii="Tahoma" w:hAnsi="Tahoma" w:cs="Tahoma"/>
          <w:color w:val="002060"/>
          <w:sz w:val="22"/>
          <w:szCs w:val="22"/>
          <w:u w:val="single"/>
          <w:lang w:bidi="en-US"/>
        </w:rPr>
        <w:t>:</w:t>
      </w:r>
      <w:r w:rsidRPr="004852C4">
        <w:rPr>
          <w:rFonts w:ascii="Tahoma" w:hAnsi="Tahoma" w:cs="Tahoma"/>
          <w:color w:val="002060"/>
          <w:sz w:val="22"/>
          <w:szCs w:val="22"/>
          <w:lang w:bidi="en-US"/>
        </w:rPr>
        <w:t xml:space="preserve"> Debe tener la inscripción </w:t>
      </w:r>
      <w:r w:rsidRPr="004852C4">
        <w:rPr>
          <w:rFonts w:ascii="Tahoma" w:hAnsi="Tahoma" w:cs="Tahoma"/>
          <w:b/>
          <w:color w:val="002060"/>
          <w:sz w:val="22"/>
          <w:szCs w:val="22"/>
          <w:lang w:bidi="en-US"/>
        </w:rPr>
        <w:t>“DOCUMENTOS ADMINISTRATIVOS”</w:t>
      </w:r>
      <w:r w:rsidRPr="004852C4">
        <w:rPr>
          <w:rFonts w:ascii="Tahoma" w:hAnsi="Tahoma" w:cs="Tahoma"/>
          <w:b/>
          <w:bCs/>
          <w:color w:val="002060"/>
          <w:sz w:val="22"/>
          <w:szCs w:val="22"/>
        </w:rPr>
        <w:t xml:space="preserve"> </w:t>
      </w:r>
      <w:r w:rsidRPr="004852C4">
        <w:rPr>
          <w:rFonts w:ascii="Tahoma" w:hAnsi="Tahoma" w:cs="Tahoma"/>
          <w:color w:val="002060"/>
          <w:sz w:val="22"/>
          <w:szCs w:val="22"/>
        </w:rPr>
        <w:t xml:space="preserve">y debe contener la </w:t>
      </w:r>
      <w:r w:rsidRPr="004852C4">
        <w:rPr>
          <w:rFonts w:ascii="Tahoma" w:hAnsi="Tahoma" w:cs="Tahoma"/>
          <w:b/>
          <w:color w:val="002060"/>
          <w:sz w:val="22"/>
          <w:szCs w:val="22"/>
        </w:rPr>
        <w:t xml:space="preserve">documentación de registro legal </w:t>
      </w:r>
      <w:r w:rsidRPr="004852C4">
        <w:rPr>
          <w:rFonts w:ascii="Tahoma" w:hAnsi="Tahoma" w:cs="Tahoma"/>
          <w:b/>
          <w:color w:val="002060"/>
          <w:sz w:val="22"/>
          <w:szCs w:val="22"/>
          <w:u w:val="single"/>
        </w:rPr>
        <w:t>vigente</w:t>
      </w:r>
      <w:r w:rsidRPr="004852C4">
        <w:rPr>
          <w:rFonts w:ascii="Tahoma" w:hAnsi="Tahoma" w:cs="Tahoma"/>
          <w:color w:val="002060"/>
          <w:sz w:val="22"/>
          <w:szCs w:val="22"/>
        </w:rPr>
        <w:t xml:space="preserve"> del proponente, de acuerdo a requerimiento de </w:t>
      </w:r>
      <w:r>
        <w:rPr>
          <w:rFonts w:ascii="Tahoma" w:hAnsi="Tahoma" w:cs="Tahoma"/>
          <w:color w:val="002060"/>
          <w:sz w:val="22"/>
          <w:szCs w:val="22"/>
        </w:rPr>
        <w:t>ENTEL</w:t>
      </w:r>
      <w:r w:rsidRPr="004852C4">
        <w:rPr>
          <w:rFonts w:ascii="Tahoma" w:hAnsi="Tahoma" w:cs="Tahoma"/>
          <w:color w:val="002060"/>
          <w:sz w:val="22"/>
          <w:szCs w:val="22"/>
        </w:rPr>
        <w:t xml:space="preserve"> S.A.</w:t>
      </w:r>
      <w:r>
        <w:rPr>
          <w:rFonts w:ascii="Tahoma" w:hAnsi="Tahoma" w:cs="Tahoma"/>
          <w:color w:val="002060"/>
          <w:sz w:val="22"/>
          <w:szCs w:val="22"/>
        </w:rPr>
        <w:t xml:space="preserve"> la documentación presentada debe encontrarse foliada en su integridad, caso contrario la empresa proponente quedará inhabilitada</w:t>
      </w:r>
      <w:r w:rsidRPr="004852C4">
        <w:rPr>
          <w:rFonts w:ascii="Tahoma" w:hAnsi="Tahoma" w:cs="Tahoma"/>
          <w:color w:val="002060"/>
          <w:sz w:val="22"/>
          <w:szCs w:val="22"/>
        </w:rPr>
        <w:t>:</w:t>
      </w:r>
    </w:p>
    <w:p w:rsidR="00597282" w:rsidRPr="004852C4" w:rsidRDefault="00597282" w:rsidP="00597282">
      <w:pPr>
        <w:ind w:left="1134" w:hanging="567"/>
        <w:jc w:val="both"/>
        <w:rPr>
          <w:rFonts w:ascii="Tahoma" w:hAnsi="Tahoma" w:cs="Tahoma"/>
          <w:color w:val="002060"/>
          <w:highlight w:val="yellow"/>
        </w:rPr>
      </w:pP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Carta de Presentación firmada por el Representante Legal del proponente.</w:t>
      </w: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Fotocopia simple del Testimonio de Constitución y modificaciones al mismo debidamente resellado en FUNDEMPRESA (</w:t>
      </w:r>
      <w:r w:rsidRPr="004852C4">
        <w:rPr>
          <w:rFonts w:ascii="Tahoma" w:hAnsi="Tahoma" w:cs="Tahoma"/>
          <w:i/>
          <w:color w:val="002060"/>
          <w:sz w:val="22"/>
          <w:szCs w:val="22"/>
          <w:lang w:bidi="en-US"/>
        </w:rPr>
        <w:t>Requisito no aplicado a empresas unipersonales</w:t>
      </w:r>
      <w:r w:rsidRPr="004852C4">
        <w:rPr>
          <w:rFonts w:ascii="Tahoma" w:hAnsi="Tahoma" w:cs="Tahoma"/>
          <w:color w:val="002060"/>
          <w:sz w:val="22"/>
          <w:szCs w:val="22"/>
          <w:lang w:bidi="en-US"/>
        </w:rPr>
        <w:t>).</w:t>
      </w:r>
    </w:p>
    <w:p w:rsidR="00597282" w:rsidRPr="00707A07" w:rsidRDefault="00597282" w:rsidP="005D77D3">
      <w:pPr>
        <w:pStyle w:val="Prrafodelista"/>
        <w:numPr>
          <w:ilvl w:val="2"/>
          <w:numId w:val="32"/>
        </w:numPr>
        <w:ind w:left="1843" w:hanging="709"/>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852C4">
        <w:rPr>
          <w:rFonts w:ascii="Tahoma" w:hAnsi="Tahoma" w:cs="Tahoma"/>
          <w:i/>
          <w:color w:val="002060"/>
          <w:sz w:val="22"/>
          <w:szCs w:val="22"/>
          <w:lang w:bidi="en-US"/>
        </w:rPr>
        <w:t>Requisito no aplicado a empresas unipersonales</w:t>
      </w:r>
      <w:r w:rsidRPr="004852C4">
        <w:rPr>
          <w:rFonts w:ascii="Tahoma" w:hAnsi="Tahoma" w:cs="Tahoma"/>
          <w:color w:val="002060"/>
          <w:sz w:val="22"/>
          <w:szCs w:val="22"/>
          <w:lang w:bidi="en-US"/>
        </w:rPr>
        <w:t>).</w:t>
      </w:r>
    </w:p>
    <w:p w:rsidR="00707A07" w:rsidRPr="00707A07" w:rsidRDefault="00707A07" w:rsidP="00707A07">
      <w:pPr>
        <w:jc w:val="both"/>
        <w:outlineLvl w:val="2"/>
        <w:rPr>
          <w:rFonts w:ascii="Tahoma" w:hAnsi="Tahoma" w:cs="Tahoma"/>
          <w:i/>
          <w:color w:val="002060"/>
          <w:sz w:val="22"/>
          <w:szCs w:val="22"/>
          <w:lang w:bidi="en-US"/>
        </w:rPr>
      </w:pPr>
    </w:p>
    <w:p w:rsidR="00597282" w:rsidRPr="004852C4" w:rsidRDefault="00597282" w:rsidP="005D77D3">
      <w:pPr>
        <w:pStyle w:val="Prrafodelista"/>
        <w:numPr>
          <w:ilvl w:val="2"/>
          <w:numId w:val="32"/>
        </w:numPr>
        <w:ind w:left="1843"/>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lastRenderedPageBreak/>
        <w:t xml:space="preserve">Fotocopia simple </w:t>
      </w:r>
      <w:r w:rsidRPr="00E02D5B">
        <w:rPr>
          <w:rFonts w:ascii="Tahoma" w:hAnsi="Tahoma" w:cs="Tahoma"/>
          <w:color w:val="002060"/>
          <w:sz w:val="22"/>
          <w:szCs w:val="22"/>
          <w:lang w:bidi="en-US"/>
        </w:rPr>
        <w:t>del Certificado de Actualización</w:t>
      </w:r>
      <w:r w:rsidRPr="00743666">
        <w:rPr>
          <w:rFonts w:ascii="Tahoma" w:hAnsi="Tahoma" w:cs="Tahoma"/>
          <w:color w:val="002060"/>
          <w:sz w:val="22"/>
          <w:szCs w:val="22"/>
          <w:lang w:bidi="en-US"/>
        </w:rPr>
        <w:t xml:space="preserve"> </w:t>
      </w:r>
      <w:r w:rsidRPr="004852C4">
        <w:rPr>
          <w:rFonts w:ascii="Tahoma" w:hAnsi="Tahoma" w:cs="Tahoma"/>
          <w:color w:val="002060"/>
          <w:sz w:val="22"/>
          <w:szCs w:val="22"/>
          <w:lang w:bidi="en-US"/>
        </w:rPr>
        <w:t>de la Matrícula de Comercio ante FUNDEMPRESA debidamente actualizada y vigente a su presentación</w:t>
      </w:r>
      <w:r>
        <w:rPr>
          <w:rFonts w:ascii="Tahoma" w:hAnsi="Tahoma" w:cs="Tahoma"/>
          <w:color w:val="002060"/>
          <w:sz w:val="22"/>
          <w:szCs w:val="22"/>
          <w:lang w:bidi="en-US"/>
        </w:rPr>
        <w:t>, la empresa deberá tener como actividades el rubro de Telecomunicaciones y/o actividades inherentes al objeto del presente proceso de contratación</w:t>
      </w:r>
      <w:r w:rsidRPr="004852C4">
        <w:rPr>
          <w:rFonts w:ascii="Tahoma" w:hAnsi="Tahoma" w:cs="Tahoma"/>
          <w:i/>
          <w:color w:val="002060"/>
          <w:sz w:val="22"/>
          <w:szCs w:val="22"/>
          <w:lang w:bidi="en-US"/>
        </w:rPr>
        <w:t xml:space="preserve"> (Matrícula de Registro de Empresa en Bolivia, si se trata de empresa constituida como Sociedad en cualquiera de las modalidades).</w:t>
      </w: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Certificación electrónica del Número de Identificación Tributaria (N.I.T.) vigente y actual.</w:t>
      </w:r>
      <w:r>
        <w:rPr>
          <w:rFonts w:ascii="Tahoma" w:hAnsi="Tahoma" w:cs="Tahoma"/>
          <w:color w:val="002060"/>
          <w:sz w:val="22"/>
          <w:szCs w:val="22"/>
          <w:lang w:bidi="en-US"/>
        </w:rPr>
        <w:t xml:space="preserve"> (L</w:t>
      </w:r>
      <w:r w:rsidRPr="002C7D97">
        <w:rPr>
          <w:rFonts w:ascii="Tahoma" w:hAnsi="Tahoma" w:cs="Tahoma"/>
          <w:color w:val="002060"/>
          <w:sz w:val="22"/>
          <w:szCs w:val="22"/>
          <w:lang w:bidi="en-US"/>
        </w:rPr>
        <w:t>a cual podrá ser impresa de la página WEB de Impuestos máximo 30 días calendario antes de la fecha de presentación de la propuesta).</w:t>
      </w: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Fotocopia simple de la Cédula de Identidad o pasaporte del Representante Legal, vigente a la fecha de presentación de la propuesta.  </w:t>
      </w:r>
    </w:p>
    <w:p w:rsidR="00597282"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89742F">
        <w:rPr>
          <w:rFonts w:ascii="Tahoma" w:hAnsi="Tahoma" w:cs="Tahoma"/>
          <w:color w:val="002060"/>
          <w:sz w:val="22"/>
          <w:szCs w:val="22"/>
          <w:lang w:bidi="en-US"/>
        </w:rPr>
        <w:t xml:space="preserve">Fotocopia simple de los Estados Financieros </w:t>
      </w:r>
      <w:r>
        <w:rPr>
          <w:rFonts w:ascii="Tahoma" w:hAnsi="Tahoma" w:cs="Tahoma"/>
          <w:color w:val="002060"/>
          <w:sz w:val="22"/>
          <w:szCs w:val="22"/>
          <w:lang w:bidi="en-US"/>
        </w:rPr>
        <w:t xml:space="preserve">Auditados </w:t>
      </w:r>
      <w:r w:rsidRPr="0089742F">
        <w:rPr>
          <w:rFonts w:ascii="Tahoma" w:hAnsi="Tahoma" w:cs="Tahoma"/>
          <w:color w:val="002060"/>
          <w:sz w:val="22"/>
          <w:szCs w:val="22"/>
          <w:lang w:bidi="en-US"/>
        </w:rPr>
        <w:t>de la última gestión fiscal</w:t>
      </w:r>
      <w:r w:rsidRPr="006B6D49">
        <w:rPr>
          <w:rFonts w:ascii="Tahoma" w:hAnsi="Tahoma" w:cs="Tahoma"/>
          <w:color w:val="002060"/>
          <w:sz w:val="22"/>
          <w:szCs w:val="22"/>
          <w:lang w:bidi="en-US"/>
        </w:rPr>
        <w:t xml:space="preserve"> y sellada por Impuestos Nacionales. (Para los proponentes que facturen hasta Bs 1.200.000,00 se aceptara una constancia de presentación de estados financieros y auditoría externa, que reemplazaría al sello de Impuestos Nacionales)</w:t>
      </w:r>
    </w:p>
    <w:p w:rsidR="00597282"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F775E">
        <w:rPr>
          <w:rFonts w:ascii="Tahoma" w:hAnsi="Tahoma" w:cs="Tahoma"/>
          <w:color w:val="002060"/>
          <w:sz w:val="22"/>
          <w:szCs w:val="22"/>
          <w:lang w:bidi="en-US"/>
        </w:rPr>
        <w:t xml:space="preserve">Garantía de Seriedad de propuesta (Boleta Bancaria) con las características de </w:t>
      </w:r>
      <w:r w:rsidRPr="004F775E">
        <w:rPr>
          <w:rFonts w:ascii="Tahoma" w:hAnsi="Tahoma" w:cs="Tahoma"/>
          <w:b/>
          <w:i/>
          <w:color w:val="002060"/>
          <w:sz w:val="22"/>
          <w:szCs w:val="22"/>
          <w:lang w:bidi="en-US"/>
        </w:rPr>
        <w:t>renovable, irrevocable, de ejecución inmediata  y a primer requerimiento</w:t>
      </w:r>
      <w:r w:rsidRPr="004F775E">
        <w:rPr>
          <w:rFonts w:ascii="Tahoma" w:hAnsi="Tahoma" w:cs="Tahoma"/>
          <w:color w:val="002060"/>
          <w:sz w:val="22"/>
          <w:szCs w:val="22"/>
          <w:lang w:bidi="en-US"/>
        </w:rPr>
        <w:t xml:space="preserve"> a favor de </w:t>
      </w:r>
      <w:r>
        <w:rPr>
          <w:rFonts w:ascii="Tahoma" w:hAnsi="Tahoma" w:cs="Tahoma"/>
          <w:color w:val="002060"/>
          <w:sz w:val="22"/>
          <w:szCs w:val="22"/>
          <w:lang w:bidi="en-US"/>
        </w:rPr>
        <w:t>ENTEL</w:t>
      </w:r>
      <w:r w:rsidRPr="004F775E">
        <w:rPr>
          <w:rFonts w:ascii="Tahoma" w:hAnsi="Tahoma" w:cs="Tahoma"/>
          <w:color w:val="002060"/>
          <w:sz w:val="22"/>
          <w:szCs w:val="22"/>
          <w:lang w:bidi="en-US"/>
        </w:rPr>
        <w:t xml:space="preserve"> S.A.</w:t>
      </w:r>
      <w:r>
        <w:rPr>
          <w:rFonts w:ascii="Tahoma" w:hAnsi="Tahoma" w:cs="Tahoma"/>
          <w:color w:val="002060"/>
          <w:sz w:val="22"/>
          <w:szCs w:val="22"/>
          <w:lang w:bidi="en-US"/>
        </w:rPr>
        <w:t xml:space="preserve"> y deben contar con </w:t>
      </w:r>
      <w:r w:rsidRPr="004F775E">
        <w:rPr>
          <w:rFonts w:ascii="Tahoma" w:hAnsi="Tahoma" w:cs="Tahoma"/>
          <w:color w:val="002060"/>
          <w:sz w:val="22"/>
          <w:szCs w:val="22"/>
          <w:lang w:bidi="en-US"/>
        </w:rPr>
        <w:t xml:space="preserve">una validez de </w:t>
      </w:r>
      <w:r w:rsidRPr="004F775E">
        <w:rPr>
          <w:rFonts w:ascii="Tahoma" w:hAnsi="Tahoma" w:cs="Tahoma"/>
          <w:b/>
          <w:i/>
          <w:color w:val="002060"/>
          <w:sz w:val="22"/>
          <w:szCs w:val="22"/>
          <w:lang w:bidi="en-US"/>
        </w:rPr>
        <w:t>120 días</w:t>
      </w:r>
      <w:r w:rsidRPr="004F775E">
        <w:rPr>
          <w:rFonts w:ascii="Tahoma" w:hAnsi="Tahoma" w:cs="Tahoma"/>
          <w:color w:val="002060"/>
          <w:sz w:val="22"/>
          <w:szCs w:val="22"/>
          <w:lang w:bidi="en-US"/>
        </w:rPr>
        <w:t xml:space="preserve"> calendario a partir de la fecha de presentación de propuesta. </w:t>
      </w:r>
    </w:p>
    <w:p w:rsidR="00597282" w:rsidRDefault="00597282" w:rsidP="00597282">
      <w:pPr>
        <w:pStyle w:val="Prrafodelista"/>
        <w:ind w:left="1843"/>
        <w:jc w:val="both"/>
        <w:outlineLvl w:val="2"/>
        <w:rPr>
          <w:rFonts w:ascii="Tahoma" w:hAnsi="Tahoma" w:cs="Tahoma"/>
          <w:color w:val="002060"/>
          <w:sz w:val="22"/>
          <w:szCs w:val="22"/>
          <w:lang w:bidi="en-US"/>
        </w:rPr>
      </w:pPr>
      <w:r w:rsidRPr="00D20207">
        <w:rPr>
          <w:rFonts w:ascii="Tahoma" w:hAnsi="Tahoma" w:cs="Tahoma"/>
          <w:color w:val="002060"/>
          <w:sz w:val="22"/>
          <w:szCs w:val="22"/>
          <w:lang w:bidi="en-US"/>
        </w:rPr>
        <w:t xml:space="preserve">Debe ser presentada por el valor de </w:t>
      </w:r>
      <w:r>
        <w:rPr>
          <w:rFonts w:ascii="Tahoma" w:hAnsi="Tahoma" w:cs="Tahoma"/>
          <w:b/>
          <w:color w:val="002060"/>
          <w:sz w:val="22"/>
          <w:szCs w:val="22"/>
          <w:lang w:bidi="en-US"/>
        </w:rPr>
        <w:t>USD</w:t>
      </w:r>
      <w:r w:rsidRPr="00D20207">
        <w:rPr>
          <w:rFonts w:ascii="Tahoma" w:hAnsi="Tahoma" w:cs="Tahoma"/>
          <w:b/>
          <w:color w:val="002060"/>
          <w:sz w:val="22"/>
          <w:szCs w:val="22"/>
          <w:lang w:bidi="en-US"/>
        </w:rPr>
        <w:t xml:space="preserve"> </w:t>
      </w:r>
      <w:r>
        <w:rPr>
          <w:rFonts w:ascii="Tahoma" w:hAnsi="Tahoma" w:cs="Tahoma"/>
          <w:b/>
          <w:color w:val="002060"/>
          <w:sz w:val="22"/>
          <w:szCs w:val="22"/>
          <w:lang w:bidi="en-US"/>
        </w:rPr>
        <w:t>15</w:t>
      </w:r>
      <w:r w:rsidRPr="00D20207">
        <w:rPr>
          <w:rFonts w:ascii="Tahoma" w:hAnsi="Tahoma" w:cs="Tahoma"/>
          <w:b/>
          <w:color w:val="002060"/>
          <w:sz w:val="22"/>
          <w:szCs w:val="22"/>
          <w:lang w:bidi="en-US"/>
        </w:rPr>
        <w:t>.000,00</w:t>
      </w:r>
      <w:r w:rsidRPr="00D20207">
        <w:rPr>
          <w:rFonts w:ascii="Tahoma" w:hAnsi="Tahoma" w:cs="Tahoma"/>
          <w:color w:val="002060"/>
          <w:sz w:val="22"/>
          <w:szCs w:val="22"/>
          <w:lang w:bidi="en-US"/>
        </w:rPr>
        <w:t xml:space="preserve"> (</w:t>
      </w:r>
      <w:r>
        <w:rPr>
          <w:rFonts w:ascii="Tahoma" w:hAnsi="Tahoma" w:cs="Tahoma"/>
          <w:color w:val="002060"/>
          <w:sz w:val="22"/>
          <w:szCs w:val="22"/>
          <w:lang w:bidi="en-US"/>
        </w:rPr>
        <w:t>Quince M</w:t>
      </w:r>
      <w:r w:rsidRPr="00D20207">
        <w:rPr>
          <w:rFonts w:ascii="Tahoma" w:hAnsi="Tahoma" w:cs="Tahoma"/>
          <w:color w:val="002060"/>
          <w:sz w:val="22"/>
          <w:szCs w:val="22"/>
          <w:lang w:bidi="en-US"/>
        </w:rPr>
        <w:t>il</w:t>
      </w:r>
      <w:r>
        <w:rPr>
          <w:rFonts w:ascii="Tahoma" w:hAnsi="Tahoma" w:cs="Tahoma"/>
          <w:color w:val="002060"/>
          <w:sz w:val="22"/>
          <w:szCs w:val="22"/>
          <w:lang w:bidi="en-US"/>
        </w:rPr>
        <w:t xml:space="preserve"> 00/100 Dólares Americanos</w:t>
      </w:r>
      <w:r w:rsidRPr="00D20207">
        <w:rPr>
          <w:rFonts w:ascii="Tahoma" w:hAnsi="Tahoma" w:cs="Tahoma"/>
          <w:color w:val="002060"/>
          <w:sz w:val="22"/>
          <w:szCs w:val="22"/>
          <w:lang w:bidi="en-US"/>
        </w:rPr>
        <w:t>)</w:t>
      </w:r>
      <w:r>
        <w:rPr>
          <w:rFonts w:ascii="Tahoma" w:hAnsi="Tahoma" w:cs="Tahoma"/>
          <w:color w:val="002060"/>
          <w:sz w:val="22"/>
          <w:szCs w:val="22"/>
          <w:lang w:bidi="en-US"/>
        </w:rPr>
        <w:t xml:space="preserve"> para torres de 42mts</w:t>
      </w:r>
      <w:r w:rsidRPr="00D20207">
        <w:rPr>
          <w:rFonts w:ascii="Tahoma" w:hAnsi="Tahoma" w:cs="Tahoma"/>
          <w:color w:val="002060"/>
          <w:sz w:val="22"/>
          <w:szCs w:val="22"/>
          <w:lang w:bidi="en-US"/>
        </w:rPr>
        <w:t>.</w:t>
      </w:r>
    </w:p>
    <w:p w:rsidR="00597282" w:rsidRDefault="00597282" w:rsidP="00597282">
      <w:pPr>
        <w:pStyle w:val="Prrafodelista"/>
        <w:ind w:left="1843"/>
        <w:jc w:val="both"/>
        <w:outlineLvl w:val="2"/>
        <w:rPr>
          <w:rFonts w:ascii="Tahoma" w:hAnsi="Tahoma" w:cs="Tahoma"/>
          <w:color w:val="002060"/>
          <w:sz w:val="22"/>
          <w:szCs w:val="22"/>
          <w:lang w:bidi="en-US"/>
        </w:rPr>
      </w:pPr>
      <w:r w:rsidRPr="00D20207">
        <w:rPr>
          <w:rFonts w:ascii="Tahoma" w:hAnsi="Tahoma" w:cs="Tahoma"/>
          <w:color w:val="002060"/>
          <w:sz w:val="22"/>
          <w:szCs w:val="22"/>
          <w:lang w:bidi="en-US"/>
        </w:rPr>
        <w:t xml:space="preserve">Debe ser presentada por el valor de </w:t>
      </w:r>
      <w:r>
        <w:rPr>
          <w:rFonts w:ascii="Tahoma" w:hAnsi="Tahoma" w:cs="Tahoma"/>
          <w:b/>
          <w:color w:val="002060"/>
          <w:sz w:val="22"/>
          <w:szCs w:val="22"/>
          <w:lang w:bidi="en-US"/>
        </w:rPr>
        <w:t>USD</w:t>
      </w:r>
      <w:r w:rsidRPr="00D20207">
        <w:rPr>
          <w:rFonts w:ascii="Tahoma" w:hAnsi="Tahoma" w:cs="Tahoma"/>
          <w:b/>
          <w:color w:val="002060"/>
          <w:sz w:val="22"/>
          <w:szCs w:val="22"/>
          <w:lang w:bidi="en-US"/>
        </w:rPr>
        <w:t xml:space="preserve"> </w:t>
      </w:r>
      <w:r>
        <w:rPr>
          <w:rFonts w:ascii="Tahoma" w:hAnsi="Tahoma" w:cs="Tahoma"/>
          <w:b/>
          <w:color w:val="002060"/>
          <w:sz w:val="22"/>
          <w:szCs w:val="22"/>
          <w:lang w:bidi="en-US"/>
        </w:rPr>
        <w:t>28</w:t>
      </w:r>
      <w:r w:rsidRPr="00D20207">
        <w:rPr>
          <w:rFonts w:ascii="Tahoma" w:hAnsi="Tahoma" w:cs="Tahoma"/>
          <w:b/>
          <w:color w:val="002060"/>
          <w:sz w:val="22"/>
          <w:szCs w:val="22"/>
          <w:lang w:bidi="en-US"/>
        </w:rPr>
        <w:t>.</w:t>
      </w:r>
      <w:r>
        <w:rPr>
          <w:rFonts w:ascii="Tahoma" w:hAnsi="Tahoma" w:cs="Tahoma"/>
          <w:b/>
          <w:color w:val="002060"/>
          <w:sz w:val="22"/>
          <w:szCs w:val="22"/>
          <w:lang w:bidi="en-US"/>
        </w:rPr>
        <w:t>5</w:t>
      </w:r>
      <w:r w:rsidRPr="00D20207">
        <w:rPr>
          <w:rFonts w:ascii="Tahoma" w:hAnsi="Tahoma" w:cs="Tahoma"/>
          <w:b/>
          <w:color w:val="002060"/>
          <w:sz w:val="22"/>
          <w:szCs w:val="22"/>
          <w:lang w:bidi="en-US"/>
        </w:rPr>
        <w:t>00,00</w:t>
      </w:r>
      <w:r w:rsidRPr="00D20207">
        <w:rPr>
          <w:rFonts w:ascii="Tahoma" w:hAnsi="Tahoma" w:cs="Tahoma"/>
          <w:color w:val="002060"/>
          <w:sz w:val="22"/>
          <w:szCs w:val="22"/>
          <w:lang w:bidi="en-US"/>
        </w:rPr>
        <w:t xml:space="preserve"> (</w:t>
      </w:r>
      <w:r>
        <w:rPr>
          <w:rFonts w:ascii="Tahoma" w:hAnsi="Tahoma" w:cs="Tahoma"/>
          <w:color w:val="002060"/>
          <w:sz w:val="22"/>
          <w:szCs w:val="22"/>
          <w:lang w:bidi="en-US"/>
        </w:rPr>
        <w:t>Veintiocho M</w:t>
      </w:r>
      <w:r w:rsidRPr="00D20207">
        <w:rPr>
          <w:rFonts w:ascii="Tahoma" w:hAnsi="Tahoma" w:cs="Tahoma"/>
          <w:color w:val="002060"/>
          <w:sz w:val="22"/>
          <w:szCs w:val="22"/>
          <w:lang w:bidi="en-US"/>
        </w:rPr>
        <w:t>il</w:t>
      </w:r>
      <w:r>
        <w:rPr>
          <w:rFonts w:ascii="Tahoma" w:hAnsi="Tahoma" w:cs="Tahoma"/>
          <w:color w:val="002060"/>
          <w:sz w:val="22"/>
          <w:szCs w:val="22"/>
          <w:lang w:bidi="en-US"/>
        </w:rPr>
        <w:t xml:space="preserve"> Quinientos 00/100 Dólares Americanos</w:t>
      </w:r>
      <w:r w:rsidRPr="00D20207">
        <w:rPr>
          <w:rFonts w:ascii="Tahoma" w:hAnsi="Tahoma" w:cs="Tahoma"/>
          <w:color w:val="002060"/>
          <w:sz w:val="22"/>
          <w:szCs w:val="22"/>
          <w:lang w:bidi="en-US"/>
        </w:rPr>
        <w:t>)</w:t>
      </w:r>
      <w:r>
        <w:rPr>
          <w:rFonts w:ascii="Tahoma" w:hAnsi="Tahoma" w:cs="Tahoma"/>
          <w:color w:val="002060"/>
          <w:sz w:val="22"/>
          <w:szCs w:val="22"/>
          <w:lang w:bidi="en-US"/>
        </w:rPr>
        <w:t xml:space="preserve"> para torres de 60mts</w:t>
      </w:r>
      <w:r w:rsidRPr="00D20207">
        <w:rPr>
          <w:rFonts w:ascii="Tahoma" w:hAnsi="Tahoma" w:cs="Tahoma"/>
          <w:color w:val="002060"/>
          <w:sz w:val="22"/>
          <w:szCs w:val="22"/>
          <w:lang w:bidi="en-US"/>
        </w:rPr>
        <w:t>.</w:t>
      </w:r>
    </w:p>
    <w:p w:rsidR="00597282" w:rsidRDefault="00800CCC" w:rsidP="00597282">
      <w:pPr>
        <w:pStyle w:val="Prrafodelista"/>
        <w:ind w:left="1843"/>
        <w:jc w:val="both"/>
        <w:outlineLvl w:val="2"/>
        <w:rPr>
          <w:rFonts w:ascii="Tahoma" w:hAnsi="Tahoma" w:cs="Tahoma"/>
          <w:color w:val="002060"/>
          <w:sz w:val="22"/>
          <w:szCs w:val="22"/>
          <w:lang w:bidi="en-US"/>
        </w:rPr>
      </w:pPr>
      <w:r>
        <w:rPr>
          <w:rFonts w:ascii="Tahoma" w:hAnsi="Tahoma" w:cs="Tahoma"/>
          <w:color w:val="002060"/>
          <w:sz w:val="22"/>
          <w:szCs w:val="22"/>
          <w:lang w:val="es-BO" w:bidi="en-US"/>
        </w:rPr>
        <w:t xml:space="preserve">En caso que el proponente deseara participar en la provisión de ambas alturas de torres, deberá presentar una boleta para cada altura, considerando que cada boleta </w:t>
      </w:r>
      <w:r w:rsidR="00597282" w:rsidRPr="00FB087B">
        <w:rPr>
          <w:rFonts w:ascii="Tahoma" w:hAnsi="Tahoma" w:cs="Tahoma"/>
          <w:color w:val="002060"/>
          <w:sz w:val="22"/>
          <w:szCs w:val="22"/>
          <w:lang w:bidi="en-US"/>
        </w:rPr>
        <w:t>debe ser emitida por una institución bancaria y/o financiera legalmente constituida en Bolivia</w:t>
      </w:r>
      <w:r w:rsidR="00597282">
        <w:rPr>
          <w:rFonts w:ascii="Tahoma" w:hAnsi="Tahoma" w:cs="Tahoma"/>
          <w:color w:val="002060"/>
          <w:sz w:val="22"/>
          <w:szCs w:val="22"/>
          <w:lang w:bidi="en-US"/>
        </w:rPr>
        <w:t xml:space="preserve"> y regulada por la ASFI</w:t>
      </w:r>
      <w:r w:rsidR="00597282" w:rsidRPr="00FB087B">
        <w:rPr>
          <w:rFonts w:ascii="Tahoma" w:hAnsi="Tahoma" w:cs="Tahoma"/>
          <w:color w:val="002060"/>
          <w:sz w:val="22"/>
          <w:szCs w:val="22"/>
          <w:lang w:bidi="en-US"/>
        </w:rPr>
        <w:t>.</w:t>
      </w: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Declaración de Integridad provista por </w:t>
      </w:r>
      <w:r>
        <w:rPr>
          <w:rFonts w:ascii="Tahoma" w:hAnsi="Tahoma" w:cs="Tahoma"/>
          <w:color w:val="002060"/>
          <w:sz w:val="22"/>
          <w:szCs w:val="22"/>
          <w:lang w:bidi="en-US"/>
        </w:rPr>
        <w:t>ENTEL</w:t>
      </w:r>
      <w:r w:rsidRPr="004852C4">
        <w:rPr>
          <w:rFonts w:ascii="Tahoma" w:hAnsi="Tahoma" w:cs="Tahoma"/>
          <w:color w:val="002060"/>
          <w:sz w:val="22"/>
          <w:szCs w:val="22"/>
          <w:lang w:bidi="en-US"/>
        </w:rPr>
        <w:t xml:space="preserve"> S.A. y firmada por el Representante Legal de la empresa del proponente. (Anexo   No. </w:t>
      </w:r>
      <w:r w:rsidR="00B30951">
        <w:rPr>
          <w:rFonts w:ascii="Tahoma" w:hAnsi="Tahoma" w:cs="Tahoma"/>
          <w:color w:val="002060"/>
          <w:sz w:val="22"/>
          <w:szCs w:val="22"/>
          <w:lang w:bidi="en-US"/>
        </w:rPr>
        <w:t>2</w:t>
      </w:r>
      <w:r w:rsidRPr="004852C4">
        <w:rPr>
          <w:rFonts w:ascii="Tahoma" w:hAnsi="Tahoma" w:cs="Tahoma"/>
          <w:color w:val="002060"/>
          <w:sz w:val="22"/>
          <w:szCs w:val="22"/>
          <w:lang w:bidi="en-US"/>
        </w:rPr>
        <w:t>)</w:t>
      </w:r>
    </w:p>
    <w:p w:rsidR="00597282" w:rsidRPr="004852C4" w:rsidRDefault="00597282" w:rsidP="005D77D3">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Periodo de validez de la </w:t>
      </w:r>
      <w:proofErr w:type="gramStart"/>
      <w:r w:rsidRPr="004852C4">
        <w:rPr>
          <w:rFonts w:ascii="Tahoma" w:hAnsi="Tahoma" w:cs="Tahoma"/>
          <w:color w:val="002060"/>
          <w:sz w:val="22"/>
          <w:szCs w:val="22"/>
          <w:lang w:bidi="en-US"/>
        </w:rPr>
        <w:t>propuesta</w:t>
      </w:r>
      <w:r w:rsidRPr="004852C4">
        <w:rPr>
          <w:rFonts w:ascii="Tahoma" w:hAnsi="Tahoma" w:cs="Tahoma"/>
          <w:color w:val="002060"/>
          <w:sz w:val="22"/>
          <w:szCs w:val="22"/>
          <w:vertAlign w:val="superscript"/>
          <w:lang w:bidi="en-US"/>
        </w:rPr>
        <w:t>(</w:t>
      </w:r>
      <w:proofErr w:type="gramEnd"/>
      <w:r w:rsidRPr="004852C4">
        <w:rPr>
          <w:color w:val="002060"/>
          <w:vertAlign w:val="superscript"/>
          <w:lang w:bidi="en-US"/>
        </w:rPr>
        <w:footnoteReference w:id="1"/>
      </w:r>
      <w:r w:rsidRPr="004852C4">
        <w:rPr>
          <w:rFonts w:ascii="Tahoma" w:hAnsi="Tahoma" w:cs="Tahoma"/>
          <w:color w:val="002060"/>
          <w:sz w:val="22"/>
          <w:szCs w:val="22"/>
          <w:vertAlign w:val="superscript"/>
          <w:lang w:bidi="en-US"/>
        </w:rPr>
        <w:t>)</w:t>
      </w:r>
      <w:r w:rsidRPr="004852C4">
        <w:rPr>
          <w:rFonts w:ascii="Tahoma" w:hAnsi="Tahoma" w:cs="Tahoma"/>
          <w:color w:val="002060"/>
          <w:sz w:val="22"/>
          <w:szCs w:val="22"/>
          <w:lang w:bidi="en-US"/>
        </w:rPr>
        <w:t xml:space="preserve">, equivalente a noventa (90) días calendario, a partir de la fecha de presentación de la propuesta.  </w:t>
      </w:r>
    </w:p>
    <w:p w:rsidR="00597282" w:rsidRDefault="00597282" w:rsidP="00597282">
      <w:pPr>
        <w:pStyle w:val="ww-textoindependiente2"/>
        <w:spacing w:line="240" w:lineRule="auto"/>
        <w:ind w:left="984"/>
        <w:rPr>
          <w:rFonts w:ascii="Tahoma" w:hAnsi="Tahoma" w:cs="Tahoma"/>
          <w:color w:val="002060"/>
          <w:sz w:val="22"/>
          <w:szCs w:val="22"/>
          <w:lang w:val="es-ES"/>
        </w:rPr>
      </w:pPr>
      <w:r w:rsidRPr="00CB3222">
        <w:rPr>
          <w:rFonts w:ascii="Tahoma" w:hAnsi="Tahoma" w:cs="Tahoma"/>
          <w:color w:val="002060"/>
          <w:sz w:val="22"/>
          <w:szCs w:val="22"/>
          <w:lang w:val="es-ES"/>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8.1.8 es obligatoria en todos los casos y debe ser emitida por entidades financieras legalmente establecidas en Bolivia y reconocidas por la entidad reguladora.</w:t>
      </w:r>
    </w:p>
    <w:p w:rsidR="00707A07" w:rsidRDefault="00707A07" w:rsidP="00597282">
      <w:pPr>
        <w:pStyle w:val="ww-textoindependiente2"/>
        <w:spacing w:line="240" w:lineRule="auto"/>
        <w:ind w:left="984"/>
        <w:rPr>
          <w:rFonts w:ascii="Tahoma" w:hAnsi="Tahoma" w:cs="Tahoma"/>
          <w:color w:val="002060"/>
          <w:sz w:val="22"/>
          <w:szCs w:val="22"/>
          <w:lang w:val="es-ES"/>
        </w:rPr>
      </w:pPr>
    </w:p>
    <w:p w:rsidR="00707A07" w:rsidRDefault="00707A07" w:rsidP="00597282">
      <w:pPr>
        <w:pStyle w:val="ww-textoindependiente2"/>
        <w:spacing w:line="240" w:lineRule="auto"/>
        <w:ind w:left="984"/>
        <w:rPr>
          <w:rFonts w:ascii="Tahoma" w:hAnsi="Tahoma" w:cs="Tahoma"/>
          <w:color w:val="002060"/>
          <w:sz w:val="22"/>
          <w:szCs w:val="22"/>
          <w:lang w:val="es-ES"/>
        </w:rPr>
      </w:pPr>
    </w:p>
    <w:p w:rsidR="00707A07" w:rsidRPr="00CB3222" w:rsidRDefault="00707A07" w:rsidP="00597282">
      <w:pPr>
        <w:pStyle w:val="ww-textoindependiente2"/>
        <w:spacing w:line="240" w:lineRule="auto"/>
        <w:ind w:left="984"/>
        <w:rPr>
          <w:rFonts w:ascii="Tahoma" w:hAnsi="Tahoma" w:cs="Tahoma"/>
          <w:color w:val="002060"/>
          <w:sz w:val="22"/>
          <w:szCs w:val="22"/>
          <w:lang w:val="es-ES"/>
        </w:rPr>
      </w:pPr>
    </w:p>
    <w:p w:rsidR="00597282" w:rsidRPr="004852C4" w:rsidRDefault="00597282" w:rsidP="00597282">
      <w:pPr>
        <w:pStyle w:val="ww-textoindependiente2"/>
        <w:spacing w:line="240" w:lineRule="auto"/>
        <w:ind w:left="1134"/>
        <w:rPr>
          <w:rFonts w:ascii="Tahoma" w:hAnsi="Tahoma" w:cs="Tahoma"/>
          <w:color w:val="002060"/>
          <w:sz w:val="22"/>
          <w:szCs w:val="22"/>
          <w:lang w:val="es-ES"/>
        </w:rPr>
      </w:pPr>
    </w:p>
    <w:p w:rsidR="00597282" w:rsidRPr="008E540E" w:rsidRDefault="00597282" w:rsidP="005D77D3">
      <w:pPr>
        <w:pStyle w:val="Prrafodelista"/>
        <w:numPr>
          <w:ilvl w:val="1"/>
          <w:numId w:val="35"/>
        </w:numPr>
        <w:tabs>
          <w:tab w:val="left" w:pos="-7088"/>
        </w:tabs>
        <w:jc w:val="both"/>
        <w:outlineLvl w:val="2"/>
        <w:rPr>
          <w:rFonts w:ascii="Tahoma" w:hAnsi="Tahoma" w:cs="Tahoma"/>
          <w:color w:val="1F497D"/>
          <w:sz w:val="22"/>
          <w:szCs w:val="22"/>
        </w:rPr>
      </w:pPr>
      <w:r w:rsidRPr="004852C4">
        <w:rPr>
          <w:rFonts w:ascii="Tahoma" w:hAnsi="Tahoma" w:cs="Tahoma"/>
          <w:b/>
          <w:color w:val="002060"/>
          <w:sz w:val="22"/>
          <w:szCs w:val="22"/>
          <w:u w:val="single"/>
          <w:lang w:bidi="en-US"/>
        </w:rPr>
        <w:lastRenderedPageBreak/>
        <w:t>Sobre B:</w:t>
      </w:r>
      <w:r w:rsidRPr="004852C4">
        <w:rPr>
          <w:rFonts w:ascii="Tahoma" w:hAnsi="Tahoma" w:cs="Tahoma"/>
          <w:color w:val="002060"/>
          <w:sz w:val="22"/>
          <w:szCs w:val="22"/>
        </w:rPr>
        <w:t xml:space="preserve"> Debe tener la inscripción </w:t>
      </w:r>
      <w:r w:rsidRPr="004852C4">
        <w:rPr>
          <w:rFonts w:ascii="Tahoma" w:hAnsi="Tahoma" w:cs="Tahoma"/>
          <w:b/>
          <w:color w:val="002060"/>
          <w:sz w:val="22"/>
          <w:szCs w:val="22"/>
        </w:rPr>
        <w:t>“PROPUESTA TÉCNICA”</w:t>
      </w:r>
      <w:r w:rsidRPr="004852C4">
        <w:rPr>
          <w:rFonts w:ascii="Tahoma" w:hAnsi="Tahoma" w:cs="Tahoma"/>
          <w:color w:val="002060"/>
          <w:sz w:val="22"/>
          <w:szCs w:val="22"/>
        </w:rPr>
        <w:t xml:space="preserve"> debe incluir todos los requisitos y disposiciones solicitadas en las Especificaciones Técnicas (Parte II) y no debe contener precios totales, parciales o referenciales de ningún tipo</w:t>
      </w:r>
      <w:r w:rsidRPr="00CB3DDF">
        <w:rPr>
          <w:rFonts w:ascii="Tahoma" w:hAnsi="Tahoma" w:cs="Tahoma"/>
          <w:color w:val="002060"/>
          <w:sz w:val="22"/>
          <w:szCs w:val="22"/>
        </w:rPr>
        <w:t xml:space="preserve">. Asimismo, no debe incluir más de una oferta o solución distinta a la requerida por </w:t>
      </w:r>
      <w:r>
        <w:rPr>
          <w:rFonts w:ascii="Tahoma" w:hAnsi="Tahoma" w:cs="Tahoma"/>
          <w:color w:val="002060"/>
          <w:sz w:val="22"/>
          <w:szCs w:val="22"/>
        </w:rPr>
        <w:t>ENTEL</w:t>
      </w:r>
      <w:r w:rsidRPr="00CB3DDF">
        <w:rPr>
          <w:rFonts w:ascii="Tahoma" w:hAnsi="Tahoma" w:cs="Tahoma"/>
          <w:color w:val="002060"/>
          <w:sz w:val="22"/>
          <w:szCs w:val="22"/>
        </w:rPr>
        <w:t xml:space="preserve"> S.A., la totalidad de la documentación presentada debe encontrarse foliada, caso contrario la empresa proponente quedará inhabilitada.</w:t>
      </w:r>
    </w:p>
    <w:p w:rsidR="008E540E" w:rsidRDefault="008E540E" w:rsidP="008E540E">
      <w:pPr>
        <w:tabs>
          <w:tab w:val="left" w:pos="-7088"/>
        </w:tabs>
        <w:jc w:val="both"/>
        <w:outlineLvl w:val="2"/>
        <w:rPr>
          <w:rFonts w:ascii="Tahoma" w:hAnsi="Tahoma" w:cs="Tahoma"/>
          <w:color w:val="1F497D"/>
          <w:sz w:val="22"/>
          <w:szCs w:val="22"/>
        </w:rPr>
      </w:pPr>
    </w:p>
    <w:p w:rsidR="00597282" w:rsidRDefault="00597282" w:rsidP="005D77D3">
      <w:pPr>
        <w:numPr>
          <w:ilvl w:val="1"/>
          <w:numId w:val="35"/>
        </w:numPr>
        <w:tabs>
          <w:tab w:val="left" w:pos="709"/>
        </w:tabs>
        <w:ind w:left="709" w:hanging="709"/>
        <w:jc w:val="both"/>
        <w:outlineLvl w:val="2"/>
        <w:rPr>
          <w:rFonts w:ascii="Tahoma" w:hAnsi="Tahoma" w:cs="Tahoma"/>
          <w:color w:val="002060"/>
          <w:sz w:val="22"/>
          <w:szCs w:val="22"/>
        </w:rPr>
      </w:pPr>
      <w:r w:rsidRPr="004852C4">
        <w:rPr>
          <w:rFonts w:ascii="Tahoma" w:hAnsi="Tahoma" w:cs="Tahoma"/>
          <w:b/>
          <w:color w:val="002060"/>
          <w:sz w:val="22"/>
          <w:szCs w:val="22"/>
          <w:u w:val="single"/>
        </w:rPr>
        <w:t>Sobre C:</w:t>
      </w:r>
      <w:bookmarkEnd w:id="8"/>
      <w:bookmarkEnd w:id="9"/>
      <w:r w:rsidRPr="004852C4">
        <w:rPr>
          <w:rFonts w:ascii="Tahoma" w:hAnsi="Tahoma" w:cs="Tahoma"/>
          <w:color w:val="002060"/>
          <w:sz w:val="22"/>
          <w:szCs w:val="22"/>
        </w:rPr>
        <w:t xml:space="preserve"> Debe tener la inscripción </w:t>
      </w:r>
      <w:r w:rsidRPr="004852C4">
        <w:rPr>
          <w:rFonts w:ascii="Tahoma" w:hAnsi="Tahoma" w:cs="Tahoma"/>
          <w:b/>
          <w:color w:val="002060"/>
          <w:sz w:val="22"/>
          <w:szCs w:val="22"/>
        </w:rPr>
        <w:t>“PROPUESTA ECONÓMICA</w:t>
      </w:r>
      <w:r w:rsidRPr="004852C4">
        <w:rPr>
          <w:rFonts w:ascii="Tahoma" w:hAnsi="Tahoma" w:cs="Tahoma"/>
          <w:color w:val="002060"/>
          <w:sz w:val="22"/>
          <w:szCs w:val="22"/>
        </w:rPr>
        <w:t>” y debe presentar un resumen global y el desglose de los ítems, en concordancia con la propuesta técnica, además de indicar los montos en numeral y literal.</w:t>
      </w:r>
      <w:r>
        <w:rPr>
          <w:rFonts w:ascii="Tahoma" w:hAnsi="Tahoma" w:cs="Tahoma"/>
          <w:color w:val="002060"/>
          <w:sz w:val="22"/>
          <w:szCs w:val="22"/>
        </w:rPr>
        <w:t xml:space="preserve"> La totalidad de la documentación presentada debe encontrarse foliada, caso contrario la empresa proponente quedará inhabilitada.</w:t>
      </w:r>
    </w:p>
    <w:p w:rsidR="00597282" w:rsidRDefault="00597282" w:rsidP="00597282">
      <w:pPr>
        <w:pStyle w:val="Prrafodelista"/>
        <w:rPr>
          <w:rFonts w:ascii="Tahoma" w:hAnsi="Tahoma" w:cs="Tahoma"/>
          <w:color w:val="1F497D"/>
          <w:sz w:val="22"/>
          <w:szCs w:val="22"/>
        </w:rPr>
      </w:pPr>
    </w:p>
    <w:p w:rsidR="00597282" w:rsidRDefault="00597282" w:rsidP="00597282">
      <w:pPr>
        <w:tabs>
          <w:tab w:val="left" w:pos="709"/>
        </w:tabs>
        <w:ind w:left="709"/>
        <w:jc w:val="both"/>
        <w:outlineLvl w:val="2"/>
        <w:rPr>
          <w:rFonts w:ascii="Tahoma" w:hAnsi="Tahoma" w:cs="Tahoma"/>
          <w:b/>
          <w:color w:val="002060"/>
          <w:sz w:val="22"/>
          <w:szCs w:val="22"/>
        </w:rPr>
      </w:pPr>
      <w:r w:rsidRPr="00CB3222">
        <w:rPr>
          <w:rFonts w:ascii="Tahoma" w:hAnsi="Tahoma" w:cs="Tahoma"/>
          <w:color w:val="002060"/>
          <w:sz w:val="22"/>
          <w:szCs w:val="22"/>
        </w:rPr>
        <w:t xml:space="preserve">No debe hacer referencia a más de una propuesta económica o presentar opciones económicas; </w:t>
      </w:r>
      <w:r w:rsidRPr="00CB3222">
        <w:rPr>
          <w:rFonts w:ascii="Tahoma" w:hAnsi="Tahoma" w:cs="Tahoma"/>
          <w:b/>
          <w:color w:val="002060"/>
          <w:sz w:val="22"/>
          <w:szCs w:val="22"/>
        </w:rPr>
        <w:t>el incumplimiento dará lugar a la desestimación de la oferta.</w:t>
      </w:r>
    </w:p>
    <w:p w:rsidR="00597282" w:rsidRDefault="00597282" w:rsidP="00597282">
      <w:pPr>
        <w:tabs>
          <w:tab w:val="left" w:pos="709"/>
        </w:tabs>
        <w:ind w:left="709"/>
        <w:jc w:val="both"/>
        <w:outlineLvl w:val="2"/>
        <w:rPr>
          <w:rFonts w:ascii="Tahoma" w:hAnsi="Tahoma" w:cs="Tahoma"/>
          <w:color w:val="002060"/>
          <w:sz w:val="22"/>
          <w:szCs w:val="22"/>
        </w:rPr>
      </w:pPr>
    </w:p>
    <w:p w:rsidR="00597282" w:rsidRDefault="00597282" w:rsidP="00597282">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Todo el proceso de contratación, incluyendo los pagos a realizar, debe expresarse y efectuarse en Bolivianos</w:t>
      </w:r>
      <w:r>
        <w:rPr>
          <w:rFonts w:ascii="Tahoma" w:hAnsi="Tahoma" w:cs="Tahoma"/>
          <w:color w:val="002060"/>
          <w:sz w:val="22"/>
          <w:szCs w:val="22"/>
        </w:rPr>
        <w:t xml:space="preserve"> y/o Dólares Americanos de los Estados Unidos de Norte América al tipo de cambio vigente a la fecha de presentación de propuestas, establecido por el Banco Central de Bolivia (BCB)</w:t>
      </w:r>
      <w:r w:rsidRPr="004852C4">
        <w:rPr>
          <w:rFonts w:ascii="Tahoma" w:hAnsi="Tahoma" w:cs="Tahoma"/>
          <w:color w:val="002060"/>
          <w:sz w:val="22"/>
          <w:szCs w:val="22"/>
        </w:rPr>
        <w:t xml:space="preserve"> y debe </w:t>
      </w:r>
      <w:r w:rsidRPr="004852C4">
        <w:rPr>
          <w:rFonts w:ascii="Tahoma" w:hAnsi="Tahoma" w:cs="Tahoma"/>
          <w:b/>
          <w:color w:val="002060"/>
          <w:sz w:val="22"/>
          <w:szCs w:val="22"/>
        </w:rPr>
        <w:t>incluir todos los impuestos de ley</w:t>
      </w:r>
      <w:r w:rsidRPr="004852C4">
        <w:rPr>
          <w:rFonts w:ascii="Tahoma" w:hAnsi="Tahoma" w:cs="Tahoma"/>
          <w:color w:val="002060"/>
          <w:sz w:val="22"/>
          <w:szCs w:val="22"/>
        </w:rPr>
        <w:t>.</w:t>
      </w:r>
    </w:p>
    <w:p w:rsidR="00597282" w:rsidRDefault="00597282" w:rsidP="00597282">
      <w:pPr>
        <w:tabs>
          <w:tab w:val="left" w:pos="709"/>
        </w:tabs>
        <w:ind w:left="709"/>
        <w:jc w:val="both"/>
        <w:outlineLvl w:val="2"/>
        <w:rPr>
          <w:rFonts w:ascii="Tahoma" w:hAnsi="Tahoma" w:cs="Tahoma"/>
          <w:color w:val="002060"/>
          <w:sz w:val="22"/>
          <w:szCs w:val="22"/>
        </w:rPr>
      </w:pPr>
    </w:p>
    <w:p w:rsidR="00597282" w:rsidRDefault="00597282" w:rsidP="00597282">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 xml:space="preserve">El proponente puede presentar toda consideración de índole económico-financiera que considere útil y apropiada para la evaluación de su propuesta. </w:t>
      </w:r>
    </w:p>
    <w:p w:rsidR="00597282" w:rsidRDefault="00597282" w:rsidP="00597282">
      <w:pPr>
        <w:tabs>
          <w:tab w:val="left" w:pos="709"/>
        </w:tabs>
        <w:ind w:left="709"/>
        <w:jc w:val="both"/>
        <w:outlineLvl w:val="2"/>
        <w:rPr>
          <w:rFonts w:ascii="Tahoma" w:hAnsi="Tahoma" w:cs="Tahoma"/>
          <w:color w:val="002060"/>
          <w:sz w:val="22"/>
          <w:szCs w:val="22"/>
        </w:rPr>
      </w:pPr>
    </w:p>
    <w:p w:rsidR="00597282" w:rsidRDefault="00597282" w:rsidP="00597282">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En caso de discrepancia entre un precio unitario y el total o entre los montos en numeral y literal, se considera el precio menor como el correcto.</w:t>
      </w:r>
    </w:p>
    <w:p w:rsidR="00597282" w:rsidRDefault="00597282" w:rsidP="00597282">
      <w:pPr>
        <w:tabs>
          <w:tab w:val="left" w:pos="709"/>
        </w:tabs>
        <w:ind w:left="709"/>
        <w:jc w:val="both"/>
        <w:outlineLvl w:val="2"/>
        <w:rPr>
          <w:rFonts w:ascii="Tahoma" w:hAnsi="Tahoma" w:cs="Tahoma"/>
          <w:color w:val="002060"/>
          <w:sz w:val="22"/>
          <w:szCs w:val="22"/>
        </w:rPr>
      </w:pPr>
    </w:p>
    <w:p w:rsidR="00597282" w:rsidRDefault="00597282" w:rsidP="00597282">
      <w:pPr>
        <w:tabs>
          <w:tab w:val="left" w:pos="709"/>
        </w:tabs>
        <w:ind w:left="709"/>
        <w:jc w:val="both"/>
        <w:outlineLvl w:val="2"/>
        <w:rPr>
          <w:rFonts w:ascii="Tahoma" w:hAnsi="Tahoma" w:cs="Tahoma"/>
          <w:b/>
          <w:color w:val="002060"/>
          <w:sz w:val="22"/>
          <w:szCs w:val="22"/>
        </w:rPr>
      </w:pPr>
      <w:r w:rsidRPr="004852C4">
        <w:rPr>
          <w:rFonts w:ascii="Tahoma" w:hAnsi="Tahoma" w:cs="Tahoma"/>
          <w:b/>
          <w:color w:val="002060"/>
          <w:sz w:val="22"/>
          <w:szCs w:val="22"/>
        </w:rPr>
        <w:t>La omisión de cualquier ítem que corresponda a la Oferta Económica, da lugar a la desestimación de la oferta.</w:t>
      </w:r>
    </w:p>
    <w:p w:rsidR="00597282" w:rsidRDefault="00597282" w:rsidP="00597282">
      <w:pPr>
        <w:tabs>
          <w:tab w:val="left" w:pos="709"/>
        </w:tabs>
        <w:ind w:left="709"/>
        <w:jc w:val="both"/>
        <w:outlineLvl w:val="2"/>
        <w:rPr>
          <w:rFonts w:ascii="Tahoma" w:hAnsi="Tahoma" w:cs="Tahoma"/>
          <w:b/>
          <w:color w:val="002060"/>
          <w:sz w:val="22"/>
          <w:szCs w:val="22"/>
        </w:rPr>
      </w:pPr>
    </w:p>
    <w:p w:rsidR="00597282" w:rsidRDefault="00597282" w:rsidP="00597282">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 xml:space="preserve">En caso de ser necesario, </w:t>
      </w:r>
      <w:r>
        <w:rPr>
          <w:rFonts w:ascii="Tahoma" w:hAnsi="Tahoma" w:cs="Tahoma"/>
          <w:color w:val="002060"/>
          <w:sz w:val="22"/>
          <w:szCs w:val="22"/>
        </w:rPr>
        <w:t>ENTEL</w:t>
      </w:r>
      <w:r w:rsidRPr="004852C4">
        <w:rPr>
          <w:rFonts w:ascii="Tahoma" w:hAnsi="Tahoma" w:cs="Tahoma"/>
          <w:color w:val="002060"/>
          <w:sz w:val="22"/>
          <w:szCs w:val="22"/>
        </w:rPr>
        <w:t xml:space="preserve"> S.A. puede solicitar </w:t>
      </w:r>
      <w:r>
        <w:rPr>
          <w:rFonts w:ascii="Tahoma" w:hAnsi="Tahoma" w:cs="Tahoma"/>
          <w:color w:val="002060"/>
          <w:sz w:val="22"/>
          <w:szCs w:val="22"/>
        </w:rPr>
        <w:t xml:space="preserve">al proponente </w:t>
      </w:r>
      <w:r w:rsidRPr="004852C4">
        <w:rPr>
          <w:rFonts w:ascii="Tahoma" w:hAnsi="Tahoma" w:cs="Tahoma"/>
          <w:color w:val="002060"/>
          <w:sz w:val="22"/>
          <w:szCs w:val="22"/>
        </w:rPr>
        <w:t>una mayor desag</w:t>
      </w:r>
      <w:r>
        <w:rPr>
          <w:rFonts w:ascii="Tahoma" w:hAnsi="Tahoma" w:cs="Tahoma"/>
          <w:color w:val="002060"/>
          <w:sz w:val="22"/>
          <w:szCs w:val="22"/>
        </w:rPr>
        <w:t xml:space="preserve">regación de los precios, </w:t>
      </w:r>
      <w:r w:rsidRPr="004852C4">
        <w:rPr>
          <w:rFonts w:ascii="Tahoma" w:hAnsi="Tahoma" w:cs="Tahoma"/>
          <w:color w:val="002060"/>
          <w:sz w:val="22"/>
          <w:szCs w:val="22"/>
        </w:rPr>
        <w:t>quien está en la obligación de suministrar oportunamente toda la información requerida.</w:t>
      </w:r>
    </w:p>
    <w:p w:rsidR="00597282" w:rsidRDefault="00597282" w:rsidP="00597282">
      <w:pPr>
        <w:tabs>
          <w:tab w:val="left" w:pos="709"/>
        </w:tabs>
        <w:ind w:left="709"/>
        <w:jc w:val="both"/>
        <w:outlineLvl w:val="2"/>
        <w:rPr>
          <w:rFonts w:ascii="Tahoma" w:hAnsi="Tahoma" w:cs="Tahoma"/>
          <w:color w:val="002060"/>
          <w:sz w:val="22"/>
          <w:szCs w:val="22"/>
        </w:rPr>
      </w:pPr>
    </w:p>
    <w:p w:rsidR="00597282" w:rsidRPr="00CB3222" w:rsidRDefault="00597282" w:rsidP="00597282">
      <w:pPr>
        <w:tabs>
          <w:tab w:val="left" w:pos="709"/>
        </w:tabs>
        <w:ind w:left="709"/>
        <w:jc w:val="both"/>
        <w:outlineLvl w:val="2"/>
        <w:rPr>
          <w:rFonts w:ascii="Tahoma" w:hAnsi="Tahoma" w:cs="Tahoma"/>
          <w:b/>
          <w:color w:val="002060"/>
          <w:sz w:val="22"/>
          <w:szCs w:val="22"/>
        </w:rPr>
      </w:pPr>
      <w:r w:rsidRPr="001C3CF3">
        <w:rPr>
          <w:rFonts w:ascii="Tahoma" w:hAnsi="Tahoma" w:cs="Tahoma"/>
          <w:color w:val="002060"/>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597282" w:rsidRDefault="00597282" w:rsidP="00597282">
      <w:pPr>
        <w:pStyle w:val="ww-textoindependiente2"/>
        <w:spacing w:line="240" w:lineRule="auto"/>
        <w:ind w:left="426"/>
        <w:rPr>
          <w:rFonts w:ascii="Tahoma" w:hAnsi="Tahoma" w:cs="Tahoma"/>
          <w:color w:val="1F497D"/>
          <w:sz w:val="22"/>
          <w:szCs w:val="22"/>
          <w:lang w:val="es-ES"/>
        </w:rPr>
      </w:pPr>
    </w:p>
    <w:p w:rsidR="00597282" w:rsidRDefault="00597282" w:rsidP="005D77D3">
      <w:pPr>
        <w:pStyle w:val="Prrafodelista"/>
        <w:numPr>
          <w:ilvl w:val="1"/>
          <w:numId w:val="35"/>
        </w:numPr>
        <w:jc w:val="both"/>
        <w:rPr>
          <w:rFonts w:ascii="Tahoma" w:hAnsi="Tahoma" w:cs="Tahoma"/>
          <w:color w:val="004990"/>
          <w:sz w:val="22"/>
          <w:szCs w:val="22"/>
          <w:lang w:eastAsia="es-ES"/>
        </w:rPr>
      </w:pPr>
      <w:r w:rsidRPr="001C3CF3">
        <w:rPr>
          <w:rFonts w:ascii="Tahoma" w:hAnsi="Tahoma" w:cs="Tahoma"/>
          <w:color w:val="00206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B21340">
        <w:rPr>
          <w:rFonts w:ascii="Tahoma" w:hAnsi="Tahoma" w:cs="Tahoma"/>
          <w:color w:val="004990"/>
          <w:sz w:val="22"/>
          <w:szCs w:val="22"/>
          <w:lang w:eastAsia="es-ES"/>
        </w:rPr>
        <w:t>.</w:t>
      </w:r>
    </w:p>
    <w:p w:rsidR="00707A07" w:rsidRDefault="00707A07" w:rsidP="00707A07">
      <w:pPr>
        <w:jc w:val="both"/>
        <w:rPr>
          <w:rFonts w:ascii="Tahoma" w:hAnsi="Tahoma" w:cs="Tahoma"/>
          <w:color w:val="004990"/>
          <w:sz w:val="22"/>
          <w:szCs w:val="22"/>
        </w:rPr>
      </w:pPr>
    </w:p>
    <w:p w:rsidR="00707A07" w:rsidRDefault="00707A07" w:rsidP="00707A07">
      <w:pPr>
        <w:jc w:val="both"/>
        <w:rPr>
          <w:rFonts w:ascii="Tahoma" w:hAnsi="Tahoma" w:cs="Tahoma"/>
          <w:color w:val="004990"/>
          <w:sz w:val="22"/>
          <w:szCs w:val="22"/>
        </w:rPr>
      </w:pPr>
    </w:p>
    <w:p w:rsidR="00707A07" w:rsidRPr="00707A07" w:rsidRDefault="00707A07" w:rsidP="00707A07">
      <w:pPr>
        <w:jc w:val="both"/>
        <w:rPr>
          <w:rFonts w:ascii="Tahoma" w:hAnsi="Tahoma" w:cs="Tahoma"/>
          <w:color w:val="004990"/>
          <w:sz w:val="22"/>
          <w:szCs w:val="22"/>
        </w:rPr>
      </w:pPr>
    </w:p>
    <w:p w:rsidR="00597282" w:rsidRPr="00B21340" w:rsidRDefault="00597282" w:rsidP="00597282">
      <w:pPr>
        <w:tabs>
          <w:tab w:val="left" w:pos="1134"/>
        </w:tabs>
        <w:ind w:left="1146"/>
        <w:jc w:val="both"/>
        <w:outlineLvl w:val="2"/>
        <w:rPr>
          <w:rFonts w:ascii="Tahoma" w:hAnsi="Tahoma" w:cs="Tahoma"/>
          <w:color w:val="004990"/>
          <w:sz w:val="22"/>
          <w:szCs w:val="22"/>
        </w:rPr>
      </w:pPr>
    </w:p>
    <w:p w:rsidR="00597282" w:rsidRPr="004852C4" w:rsidRDefault="00597282" w:rsidP="005D77D3">
      <w:pPr>
        <w:numPr>
          <w:ilvl w:val="0"/>
          <w:numId w:val="35"/>
        </w:numPr>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lastRenderedPageBreak/>
        <w:t>Garantías Requeridas</w:t>
      </w:r>
    </w:p>
    <w:p w:rsidR="00597282" w:rsidRPr="004852C4" w:rsidRDefault="00597282" w:rsidP="00597282">
      <w:pPr>
        <w:ind w:left="567"/>
        <w:jc w:val="both"/>
        <w:rPr>
          <w:rFonts w:ascii="Tahoma" w:hAnsi="Tahoma" w:cs="Tahoma"/>
          <w:b/>
          <w:color w:val="002060"/>
          <w:sz w:val="22"/>
          <w:szCs w:val="28"/>
          <w:lang w:eastAsia="en-US" w:bidi="en-US"/>
        </w:rPr>
      </w:pPr>
    </w:p>
    <w:p w:rsidR="00597282" w:rsidRPr="004852C4" w:rsidRDefault="00597282" w:rsidP="00597282">
      <w:pPr>
        <w:pStyle w:val="ww-textoindependiente2"/>
        <w:spacing w:line="240" w:lineRule="auto"/>
        <w:ind w:left="567"/>
        <w:rPr>
          <w:rFonts w:ascii="Tahoma" w:hAnsi="Tahoma" w:cs="Tahoma"/>
          <w:color w:val="002060"/>
          <w:sz w:val="22"/>
          <w:szCs w:val="22"/>
          <w:lang w:val="es-ES" w:eastAsia="es-ES"/>
        </w:rPr>
      </w:pPr>
      <w:r w:rsidRPr="004852C4">
        <w:rPr>
          <w:rFonts w:ascii="Tahoma" w:hAnsi="Tahoma" w:cs="Tahoma"/>
          <w:color w:val="002060"/>
          <w:sz w:val="22"/>
          <w:szCs w:val="22"/>
          <w:lang w:val="es-ES" w:eastAsia="es-ES"/>
        </w:rPr>
        <w:t>La(s) empresa(s) adjudicada(s) debe(n) presentar la(s) siguiente(s) garantía(s):</w:t>
      </w:r>
    </w:p>
    <w:p w:rsidR="00597282" w:rsidRPr="004852C4" w:rsidRDefault="00597282" w:rsidP="00597282">
      <w:pPr>
        <w:pStyle w:val="ww-textoindependiente2"/>
        <w:spacing w:line="240" w:lineRule="auto"/>
        <w:ind w:left="567"/>
        <w:rPr>
          <w:rFonts w:ascii="Tahoma" w:hAnsi="Tahoma" w:cs="Tahoma"/>
          <w:color w:val="002060"/>
          <w:sz w:val="22"/>
          <w:szCs w:val="22"/>
          <w:lang w:val="es-ES" w:eastAsia="es-ES"/>
        </w:rPr>
      </w:pPr>
    </w:p>
    <w:p w:rsidR="00597282" w:rsidRPr="004852C4" w:rsidRDefault="00597282" w:rsidP="005D77D3">
      <w:pPr>
        <w:pStyle w:val="ww-textoindependiente2"/>
        <w:numPr>
          <w:ilvl w:val="0"/>
          <w:numId w:val="34"/>
        </w:numPr>
        <w:spacing w:line="240" w:lineRule="auto"/>
        <w:rPr>
          <w:rFonts w:ascii="Tahoma" w:hAnsi="Tahoma" w:cs="Tahoma"/>
          <w:color w:val="002060"/>
          <w:sz w:val="22"/>
          <w:szCs w:val="22"/>
          <w:lang w:val="es-ES"/>
        </w:rPr>
      </w:pPr>
      <w:r w:rsidRPr="007126DB">
        <w:rPr>
          <w:rFonts w:ascii="Tahoma" w:hAnsi="Tahoma" w:cs="Tahoma"/>
          <w:color w:val="002060"/>
          <w:sz w:val="22"/>
          <w:szCs w:val="22"/>
          <w:lang w:val="es-ES"/>
        </w:rPr>
        <w:t xml:space="preserve">Garantía de Cumplimiento de Contrato (Boleta Bancaria) </w:t>
      </w:r>
      <w:r>
        <w:rPr>
          <w:rFonts w:ascii="Tahoma" w:hAnsi="Tahoma" w:cs="Tahoma"/>
          <w:color w:val="002060"/>
          <w:sz w:val="22"/>
          <w:szCs w:val="22"/>
          <w:lang w:val="es-ES"/>
        </w:rPr>
        <w:t>equivalente a</w:t>
      </w:r>
      <w:r w:rsidRPr="007126DB">
        <w:rPr>
          <w:rFonts w:ascii="Tahoma" w:hAnsi="Tahoma" w:cs="Tahoma"/>
          <w:color w:val="002060"/>
          <w:sz w:val="22"/>
          <w:szCs w:val="22"/>
          <w:lang w:val="es-ES"/>
        </w:rPr>
        <w:t>l 10% del monto</w:t>
      </w:r>
      <w:r>
        <w:rPr>
          <w:rFonts w:ascii="Tahoma" w:hAnsi="Tahoma" w:cs="Tahoma"/>
          <w:color w:val="002060"/>
          <w:sz w:val="22"/>
          <w:szCs w:val="22"/>
          <w:lang w:val="es-ES"/>
        </w:rPr>
        <w:t xml:space="preserve"> total</w:t>
      </w:r>
      <w:r w:rsidRPr="007126DB">
        <w:rPr>
          <w:rFonts w:ascii="Tahoma" w:hAnsi="Tahoma" w:cs="Tahoma"/>
          <w:color w:val="002060"/>
          <w:sz w:val="22"/>
          <w:szCs w:val="22"/>
          <w:lang w:val="es-ES"/>
        </w:rPr>
        <w:t xml:space="preserve"> adjudicado con las características de </w:t>
      </w:r>
      <w:r w:rsidRPr="007126DB">
        <w:rPr>
          <w:rFonts w:ascii="Tahoma" w:hAnsi="Tahoma" w:cs="Tahoma"/>
          <w:b/>
          <w:color w:val="002060"/>
          <w:sz w:val="22"/>
          <w:szCs w:val="22"/>
          <w:lang w:val="es-ES"/>
        </w:rPr>
        <w:t>renovable, irrevocable, de ejecución inmediata y a primer requerimiento</w:t>
      </w:r>
      <w:r w:rsidRPr="007126DB">
        <w:rPr>
          <w:rFonts w:ascii="Tahoma" w:hAnsi="Tahoma" w:cs="Tahoma"/>
          <w:color w:val="002060"/>
          <w:sz w:val="22"/>
          <w:szCs w:val="22"/>
          <w:lang w:val="es-ES"/>
        </w:rPr>
        <w:t xml:space="preserve"> a favor de </w:t>
      </w:r>
      <w:r>
        <w:rPr>
          <w:rFonts w:ascii="Tahoma" w:hAnsi="Tahoma" w:cs="Tahoma"/>
          <w:color w:val="002060"/>
          <w:sz w:val="22"/>
          <w:szCs w:val="22"/>
          <w:lang w:val="es-ES"/>
        </w:rPr>
        <w:t>ENTEL</w:t>
      </w:r>
      <w:r w:rsidRPr="007126DB">
        <w:rPr>
          <w:rFonts w:ascii="Tahoma" w:hAnsi="Tahoma" w:cs="Tahoma"/>
          <w:color w:val="002060"/>
          <w:sz w:val="22"/>
          <w:szCs w:val="22"/>
          <w:lang w:val="es-ES"/>
        </w:rPr>
        <w:t xml:space="preserve"> S.A. </w:t>
      </w:r>
      <w:r>
        <w:rPr>
          <w:rFonts w:ascii="Tahoma" w:hAnsi="Tahoma" w:cs="Tahoma"/>
          <w:color w:val="002060"/>
          <w:sz w:val="22"/>
          <w:szCs w:val="22"/>
          <w:lang w:val="es-ES"/>
        </w:rPr>
        <w:t xml:space="preserve">La vigencia de la garantía debe ser computable a partir de la fecha de entrega de documentación para elaboración de contrato </w:t>
      </w:r>
      <w:r w:rsidRPr="007126DB">
        <w:rPr>
          <w:rFonts w:ascii="Tahoma" w:hAnsi="Tahoma" w:cs="Tahoma"/>
          <w:color w:val="002060"/>
          <w:sz w:val="22"/>
          <w:szCs w:val="22"/>
          <w:lang w:val="es-ES"/>
        </w:rPr>
        <w:t>con un</w:t>
      </w:r>
      <w:r>
        <w:rPr>
          <w:rFonts w:ascii="Tahoma" w:hAnsi="Tahoma" w:cs="Tahoma"/>
          <w:color w:val="002060"/>
          <w:sz w:val="22"/>
          <w:szCs w:val="22"/>
          <w:lang w:val="es-ES"/>
        </w:rPr>
        <w:t xml:space="preserve"> mínimo de </w:t>
      </w:r>
      <w:r w:rsidRPr="007126DB">
        <w:rPr>
          <w:rFonts w:ascii="Tahoma" w:hAnsi="Tahoma" w:cs="Tahoma"/>
          <w:color w:val="002060"/>
          <w:sz w:val="22"/>
          <w:szCs w:val="22"/>
          <w:lang w:val="es-ES"/>
        </w:rPr>
        <w:t xml:space="preserve">sesenta (60) días calendario </w:t>
      </w:r>
      <w:r>
        <w:rPr>
          <w:rFonts w:ascii="Tahoma" w:hAnsi="Tahoma" w:cs="Tahoma"/>
          <w:color w:val="002060"/>
          <w:sz w:val="22"/>
          <w:szCs w:val="22"/>
          <w:lang w:val="es-ES"/>
        </w:rPr>
        <w:t>adicionales</w:t>
      </w:r>
      <w:r w:rsidRPr="007126DB">
        <w:rPr>
          <w:rFonts w:ascii="Tahoma" w:hAnsi="Tahoma" w:cs="Tahoma"/>
          <w:color w:val="002060"/>
          <w:sz w:val="22"/>
          <w:szCs w:val="22"/>
          <w:lang w:val="es-ES"/>
        </w:rPr>
        <w:t xml:space="preserve"> a la fecha de recepción del bien o servicio.</w:t>
      </w:r>
      <w:r w:rsidRPr="004852C4">
        <w:rPr>
          <w:rFonts w:ascii="Tahoma" w:hAnsi="Tahoma" w:cs="Tahoma"/>
          <w:color w:val="002060"/>
          <w:sz w:val="22"/>
          <w:szCs w:val="22"/>
          <w:lang w:val="es-ES"/>
        </w:rPr>
        <w:t xml:space="preserve"> </w:t>
      </w:r>
    </w:p>
    <w:p w:rsidR="00597282" w:rsidRPr="004852C4" w:rsidRDefault="00597282" w:rsidP="006945BA">
      <w:pPr>
        <w:pStyle w:val="ww-textoindependiente2"/>
        <w:numPr>
          <w:ilvl w:val="0"/>
          <w:numId w:val="25"/>
        </w:numPr>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 xml:space="preserve">Fotocopia de la Póliza de Responsabilidad Civil </w:t>
      </w:r>
      <w:r>
        <w:rPr>
          <w:rFonts w:ascii="Tahoma" w:hAnsi="Tahoma" w:cs="Tahoma"/>
          <w:color w:val="002060"/>
          <w:sz w:val="22"/>
          <w:szCs w:val="22"/>
          <w:lang w:val="es-ES"/>
        </w:rPr>
        <w:t xml:space="preserve">anual </w:t>
      </w:r>
      <w:r w:rsidRPr="004852C4">
        <w:rPr>
          <w:rFonts w:ascii="Tahoma" w:hAnsi="Tahoma" w:cs="Tahoma"/>
          <w:color w:val="002060"/>
          <w:sz w:val="22"/>
          <w:szCs w:val="22"/>
          <w:lang w:val="es-ES"/>
        </w:rPr>
        <w:t>vigente.</w:t>
      </w:r>
    </w:p>
    <w:p w:rsidR="00597282" w:rsidRPr="004852C4" w:rsidRDefault="00597282" w:rsidP="00597282">
      <w:pPr>
        <w:pStyle w:val="ww-textoindependiente2"/>
        <w:spacing w:line="240" w:lineRule="auto"/>
        <w:ind w:left="1353"/>
        <w:rPr>
          <w:rFonts w:ascii="Tahoma" w:hAnsi="Tahoma" w:cs="Tahoma"/>
          <w:color w:val="002060"/>
          <w:sz w:val="22"/>
          <w:szCs w:val="22"/>
          <w:lang w:val="es-ES"/>
        </w:rPr>
      </w:pPr>
    </w:p>
    <w:p w:rsidR="00597282" w:rsidRPr="004852C4" w:rsidRDefault="00597282" w:rsidP="006945BA">
      <w:pPr>
        <w:pStyle w:val="ww-textoindependiente2"/>
        <w:numPr>
          <w:ilvl w:val="0"/>
          <w:numId w:val="25"/>
        </w:numPr>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Fotocopia de la Póliza de Seguro contra Accidentes</w:t>
      </w:r>
      <w:r>
        <w:rPr>
          <w:rFonts w:ascii="Tahoma" w:hAnsi="Tahoma" w:cs="Tahoma"/>
          <w:color w:val="002060"/>
          <w:sz w:val="22"/>
          <w:szCs w:val="22"/>
          <w:lang w:val="es-ES"/>
        </w:rPr>
        <w:t xml:space="preserve"> anual</w:t>
      </w:r>
      <w:r w:rsidRPr="004852C4">
        <w:rPr>
          <w:rFonts w:ascii="Tahoma" w:hAnsi="Tahoma" w:cs="Tahoma"/>
          <w:color w:val="002060"/>
          <w:sz w:val="22"/>
          <w:szCs w:val="22"/>
          <w:lang w:val="es-ES"/>
        </w:rPr>
        <w:t xml:space="preserve"> vigente. Cabe aclarar que cualquier evento de Accidentes de personal a cargo del proveedor adjudicado es netamente de su responsabilidad.</w:t>
      </w:r>
    </w:p>
    <w:p w:rsidR="00597282" w:rsidRDefault="00597282" w:rsidP="00597282">
      <w:pPr>
        <w:pStyle w:val="ww-textoindependiente2"/>
        <w:spacing w:before="120"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La boleta deberá ser emitida por una entidad bancaria de Bolivia legalmente establecida y que cuente con la autorización de operación emitida por la Autoridad reguladora correspondiente.</w:t>
      </w:r>
    </w:p>
    <w:p w:rsidR="008E540E" w:rsidRPr="00CB3222" w:rsidRDefault="008E540E" w:rsidP="00597282">
      <w:pPr>
        <w:pStyle w:val="ww-textoindependiente2"/>
        <w:spacing w:before="120" w:line="240" w:lineRule="auto"/>
        <w:ind w:left="567"/>
        <w:rPr>
          <w:rFonts w:ascii="Tahoma" w:hAnsi="Tahoma" w:cs="Tahoma"/>
          <w:color w:val="002060"/>
          <w:sz w:val="22"/>
          <w:szCs w:val="22"/>
          <w:lang w:val="es-ES"/>
        </w:rPr>
      </w:pPr>
    </w:p>
    <w:p w:rsidR="00597282" w:rsidRPr="004852C4" w:rsidRDefault="00597282" w:rsidP="005D77D3">
      <w:pPr>
        <w:pStyle w:val="Prrafodelista"/>
        <w:numPr>
          <w:ilvl w:val="0"/>
          <w:numId w:val="35"/>
        </w:numPr>
        <w:ind w:left="567" w:hanging="567"/>
        <w:jc w:val="both"/>
        <w:rPr>
          <w:rFonts w:ascii="Tahoma" w:hAnsi="Tahoma" w:cs="Tahoma"/>
          <w:b/>
          <w:color w:val="002060"/>
          <w:sz w:val="22"/>
          <w:szCs w:val="28"/>
          <w:lang w:bidi="en-US"/>
        </w:rPr>
      </w:pPr>
      <w:r w:rsidRPr="004852C4">
        <w:rPr>
          <w:rFonts w:ascii="Tahoma" w:hAnsi="Tahoma" w:cs="Tahoma"/>
          <w:b/>
          <w:color w:val="002060"/>
          <w:sz w:val="22"/>
          <w:szCs w:val="28"/>
          <w:lang w:bidi="en-US"/>
        </w:rPr>
        <w:t>Apertura de sobres</w:t>
      </w:r>
    </w:p>
    <w:p w:rsidR="00597282" w:rsidRPr="004852C4" w:rsidRDefault="00597282" w:rsidP="00597282">
      <w:pPr>
        <w:pStyle w:val="Prrafodelista"/>
        <w:ind w:left="567"/>
        <w:jc w:val="both"/>
        <w:rPr>
          <w:rFonts w:ascii="Tahoma" w:hAnsi="Tahoma" w:cs="Tahoma"/>
          <w:color w:val="002060"/>
          <w:sz w:val="18"/>
          <w:szCs w:val="22"/>
        </w:rPr>
      </w:pPr>
    </w:p>
    <w:p w:rsidR="00597282" w:rsidRPr="004852C4" w:rsidRDefault="00597282" w:rsidP="00597282">
      <w:pPr>
        <w:pStyle w:val="Prrafodelista"/>
        <w:ind w:left="567"/>
        <w:jc w:val="both"/>
        <w:rPr>
          <w:rFonts w:ascii="Tahoma" w:hAnsi="Tahoma" w:cs="Tahoma"/>
          <w:color w:val="002060"/>
          <w:sz w:val="22"/>
          <w:szCs w:val="22"/>
        </w:rPr>
      </w:pPr>
      <w:r w:rsidRPr="004852C4">
        <w:rPr>
          <w:rFonts w:ascii="Tahoma" w:hAnsi="Tahoma" w:cs="Tahoma"/>
          <w:color w:val="002060"/>
          <w:sz w:val="22"/>
          <w:szCs w:val="22"/>
        </w:rPr>
        <w:t>Se realizará simultáneamente la apertura de los sobres A y B, bajo las condiciones</w:t>
      </w:r>
      <w:r w:rsidR="0076146A">
        <w:rPr>
          <w:rFonts w:ascii="Tahoma" w:hAnsi="Tahoma" w:cs="Tahoma"/>
          <w:color w:val="002060"/>
          <w:sz w:val="22"/>
          <w:szCs w:val="22"/>
        </w:rPr>
        <w:t xml:space="preserve"> establecidas en los numerales 8</w:t>
      </w:r>
      <w:r w:rsidRPr="004852C4">
        <w:rPr>
          <w:rFonts w:ascii="Tahoma" w:hAnsi="Tahoma" w:cs="Tahoma"/>
          <w:color w:val="002060"/>
          <w:sz w:val="22"/>
          <w:szCs w:val="22"/>
        </w:rPr>
        <w:t xml:space="preserve">.1 y </w:t>
      </w:r>
      <w:r w:rsidR="0076146A">
        <w:rPr>
          <w:rFonts w:ascii="Tahoma" w:hAnsi="Tahoma" w:cs="Tahoma"/>
          <w:color w:val="002060"/>
          <w:sz w:val="22"/>
          <w:szCs w:val="22"/>
        </w:rPr>
        <w:t>8</w:t>
      </w:r>
      <w:r w:rsidRPr="004852C4">
        <w:rPr>
          <w:rFonts w:ascii="Tahoma" w:hAnsi="Tahoma" w:cs="Tahoma"/>
          <w:color w:val="002060"/>
          <w:sz w:val="22"/>
          <w:szCs w:val="22"/>
        </w:rPr>
        <w:t>.2.</w:t>
      </w:r>
    </w:p>
    <w:p w:rsidR="00597282" w:rsidRPr="004852C4" w:rsidRDefault="00597282" w:rsidP="00597282">
      <w:pPr>
        <w:pStyle w:val="ww-textoindependiente2"/>
        <w:spacing w:line="240" w:lineRule="auto"/>
        <w:ind w:left="567"/>
        <w:rPr>
          <w:rFonts w:ascii="Tahoma" w:hAnsi="Tahoma" w:cs="Tahoma"/>
          <w:color w:val="002060"/>
          <w:sz w:val="22"/>
          <w:szCs w:val="22"/>
          <w:lang w:val="es-ES"/>
        </w:rPr>
      </w:pPr>
    </w:p>
    <w:p w:rsidR="00597282" w:rsidRPr="004852C4" w:rsidRDefault="00597282" w:rsidP="00597282">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En el mismo acto el asesor legal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procede a la revisión de los documentos administrativos (sobre A) de todos los oferentes y realiza la habilitación o inhabilitación de los oferentes que </w:t>
      </w:r>
      <w:r>
        <w:rPr>
          <w:rFonts w:ascii="Tahoma" w:hAnsi="Tahoma" w:cs="Tahoma"/>
          <w:color w:val="002060"/>
          <w:sz w:val="22"/>
          <w:szCs w:val="22"/>
          <w:lang w:val="es-ES"/>
        </w:rPr>
        <w:t>no cumplan con lo solicitado en el sobre A</w:t>
      </w:r>
      <w:r w:rsidRPr="004852C4">
        <w:rPr>
          <w:rFonts w:ascii="Tahoma" w:hAnsi="Tahoma" w:cs="Tahoma"/>
          <w:color w:val="002060"/>
          <w:sz w:val="22"/>
          <w:szCs w:val="22"/>
          <w:lang w:val="es-ES"/>
        </w:rPr>
        <w:t>.</w:t>
      </w:r>
      <w:r>
        <w:rPr>
          <w:rFonts w:ascii="Tahoma" w:hAnsi="Tahoma" w:cs="Tahoma"/>
          <w:color w:val="002060"/>
          <w:sz w:val="22"/>
          <w:szCs w:val="22"/>
          <w:lang w:val="es-ES"/>
        </w:rPr>
        <w:t xml:space="preserve"> </w:t>
      </w:r>
      <w:r w:rsidRPr="004852C4">
        <w:rPr>
          <w:rFonts w:ascii="Tahoma" w:hAnsi="Tahoma" w:cs="Tahoma"/>
          <w:color w:val="002060"/>
          <w:sz w:val="22"/>
          <w:szCs w:val="22"/>
          <w:lang w:val="es-ES"/>
        </w:rPr>
        <w:t>Acto seguido, se procede a la apertura de</w:t>
      </w:r>
      <w:r>
        <w:rPr>
          <w:rFonts w:ascii="Tahoma" w:hAnsi="Tahoma" w:cs="Tahoma"/>
          <w:color w:val="002060"/>
          <w:sz w:val="22"/>
          <w:szCs w:val="22"/>
          <w:lang w:val="es-ES"/>
        </w:rPr>
        <w:t xml:space="preserve"> </w:t>
      </w:r>
      <w:r w:rsidRPr="004852C4">
        <w:rPr>
          <w:rFonts w:ascii="Tahoma" w:hAnsi="Tahoma" w:cs="Tahoma"/>
          <w:color w:val="002060"/>
          <w:sz w:val="22"/>
          <w:szCs w:val="22"/>
          <w:lang w:val="es-ES"/>
        </w:rPr>
        <w:t>l</w:t>
      </w:r>
      <w:r>
        <w:rPr>
          <w:rFonts w:ascii="Tahoma" w:hAnsi="Tahoma" w:cs="Tahoma"/>
          <w:color w:val="002060"/>
          <w:sz w:val="22"/>
          <w:szCs w:val="22"/>
          <w:lang w:val="es-ES"/>
        </w:rPr>
        <w:t>os</w:t>
      </w:r>
      <w:r w:rsidRPr="004852C4">
        <w:rPr>
          <w:rFonts w:ascii="Tahoma" w:hAnsi="Tahoma" w:cs="Tahoma"/>
          <w:color w:val="002060"/>
          <w:sz w:val="22"/>
          <w:szCs w:val="22"/>
          <w:lang w:val="es-ES"/>
        </w:rPr>
        <w:t xml:space="preserve"> sobre</w:t>
      </w:r>
      <w:r>
        <w:rPr>
          <w:rFonts w:ascii="Tahoma" w:hAnsi="Tahoma" w:cs="Tahoma"/>
          <w:color w:val="002060"/>
          <w:sz w:val="22"/>
          <w:szCs w:val="22"/>
          <w:lang w:val="es-ES"/>
        </w:rPr>
        <w:t>s</w:t>
      </w:r>
      <w:r w:rsidRPr="004852C4">
        <w:rPr>
          <w:rFonts w:ascii="Tahoma" w:hAnsi="Tahoma" w:cs="Tahoma"/>
          <w:color w:val="002060"/>
          <w:sz w:val="22"/>
          <w:szCs w:val="22"/>
          <w:lang w:val="es-ES"/>
        </w:rPr>
        <w:t xml:space="preserve"> B de los oferentes </w:t>
      </w:r>
      <w:r w:rsidRPr="004852C4">
        <w:rPr>
          <w:rFonts w:ascii="Tahoma" w:hAnsi="Tahoma" w:cs="Tahoma"/>
          <w:b/>
          <w:color w:val="002060"/>
          <w:sz w:val="22"/>
          <w:szCs w:val="22"/>
          <w:lang w:val="es-ES"/>
        </w:rPr>
        <w:t>habilitados</w:t>
      </w:r>
      <w:r w:rsidRPr="004852C4">
        <w:rPr>
          <w:rFonts w:ascii="Tahoma" w:hAnsi="Tahoma" w:cs="Tahoma"/>
          <w:color w:val="002060"/>
          <w:sz w:val="22"/>
          <w:szCs w:val="22"/>
          <w:lang w:val="es-ES"/>
        </w:rPr>
        <w:t xml:space="preserve"> en el sobre A.</w:t>
      </w:r>
    </w:p>
    <w:p w:rsidR="00597282" w:rsidRPr="004852C4" w:rsidRDefault="00597282" w:rsidP="00597282">
      <w:pPr>
        <w:pStyle w:val="ww-textoindependiente2"/>
        <w:spacing w:line="240" w:lineRule="auto"/>
        <w:ind w:left="567"/>
        <w:rPr>
          <w:rFonts w:ascii="Tahoma" w:hAnsi="Tahoma" w:cs="Tahoma"/>
          <w:color w:val="002060"/>
          <w:sz w:val="22"/>
          <w:szCs w:val="22"/>
          <w:lang w:val="es-ES"/>
        </w:rPr>
      </w:pPr>
    </w:p>
    <w:p w:rsidR="00597282" w:rsidRDefault="00597282" w:rsidP="00597282">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apertura del sobre C </w:t>
      </w:r>
      <w:r>
        <w:rPr>
          <w:rFonts w:ascii="Tahoma" w:hAnsi="Tahoma" w:cs="Tahoma"/>
          <w:color w:val="002060"/>
          <w:sz w:val="22"/>
          <w:szCs w:val="22"/>
          <w:lang w:val="es-ES"/>
        </w:rPr>
        <w:t xml:space="preserve">de los oferentes habilitados en los sobres A y B, </w:t>
      </w:r>
      <w:r w:rsidRPr="004852C4">
        <w:rPr>
          <w:rFonts w:ascii="Tahoma" w:hAnsi="Tahoma" w:cs="Tahoma"/>
          <w:color w:val="002060"/>
          <w:sz w:val="22"/>
          <w:szCs w:val="22"/>
          <w:lang w:val="es-ES"/>
        </w:rPr>
        <w:t>se realizará en sesión reservada</w:t>
      </w:r>
      <w:r>
        <w:rPr>
          <w:rFonts w:ascii="Tahoma" w:hAnsi="Tahoma" w:cs="Tahoma"/>
          <w:color w:val="002060"/>
          <w:sz w:val="22"/>
          <w:szCs w:val="22"/>
          <w:lang w:val="es-ES"/>
        </w:rPr>
        <w:t xml:space="preserve"> bajo las condiciones establecidas en el numeral </w:t>
      </w:r>
      <w:r w:rsidR="0076146A">
        <w:rPr>
          <w:rFonts w:ascii="Tahoma" w:hAnsi="Tahoma" w:cs="Tahoma"/>
          <w:color w:val="002060"/>
          <w:sz w:val="22"/>
          <w:szCs w:val="22"/>
          <w:lang w:val="es-ES"/>
        </w:rPr>
        <w:t>8</w:t>
      </w:r>
      <w:r>
        <w:rPr>
          <w:rFonts w:ascii="Tahoma" w:hAnsi="Tahoma" w:cs="Tahoma"/>
          <w:color w:val="002060"/>
          <w:sz w:val="22"/>
          <w:szCs w:val="22"/>
          <w:lang w:val="es-ES"/>
        </w:rPr>
        <w:t>.3</w:t>
      </w:r>
      <w:r w:rsidRPr="004852C4">
        <w:rPr>
          <w:rFonts w:ascii="Tahoma" w:hAnsi="Tahoma" w:cs="Tahoma"/>
          <w:color w:val="002060"/>
          <w:sz w:val="22"/>
          <w:szCs w:val="22"/>
          <w:lang w:val="es-ES"/>
        </w:rPr>
        <w:t>.</w:t>
      </w:r>
    </w:p>
    <w:p w:rsidR="00597282" w:rsidRPr="004852C4" w:rsidRDefault="00597282" w:rsidP="00597282">
      <w:pPr>
        <w:pStyle w:val="ww-textoindependiente2"/>
        <w:spacing w:line="240" w:lineRule="auto"/>
        <w:ind w:left="567"/>
        <w:rPr>
          <w:rFonts w:ascii="Tahoma" w:hAnsi="Tahoma" w:cs="Tahoma"/>
          <w:color w:val="002060"/>
          <w:sz w:val="22"/>
          <w:szCs w:val="22"/>
          <w:lang w:val="es-ES"/>
        </w:rPr>
      </w:pPr>
    </w:p>
    <w:p w:rsidR="00597282" w:rsidRPr="00CB3222" w:rsidRDefault="00597282" w:rsidP="00597282">
      <w:pPr>
        <w:pStyle w:val="ww-textoindependiente2"/>
        <w:spacing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 xml:space="preserve">Las ofertas presentadas permanecerán en custodia de </w:t>
      </w:r>
      <w:r>
        <w:rPr>
          <w:rFonts w:ascii="Tahoma" w:hAnsi="Tahoma" w:cs="Tahoma"/>
          <w:color w:val="002060"/>
          <w:sz w:val="22"/>
          <w:szCs w:val="22"/>
          <w:lang w:val="es-ES"/>
        </w:rPr>
        <w:t>ENTEL</w:t>
      </w:r>
      <w:r w:rsidRPr="00CB3222">
        <w:rPr>
          <w:rFonts w:ascii="Tahoma" w:hAnsi="Tahoma" w:cs="Tahoma"/>
          <w:color w:val="002060"/>
          <w:sz w:val="22"/>
          <w:szCs w:val="22"/>
          <w:lang w:val="es-ES"/>
        </w:rPr>
        <w:t xml:space="preserve"> S.A., no pudiendo los proponentes solicitar la devolución de los sobres independientemente de su habilitación o no.</w:t>
      </w:r>
    </w:p>
    <w:p w:rsidR="00597282" w:rsidRPr="004852C4" w:rsidRDefault="00597282" w:rsidP="00597282">
      <w:pPr>
        <w:pStyle w:val="ww-textoindependiente2"/>
        <w:spacing w:line="240" w:lineRule="auto"/>
        <w:ind w:left="567"/>
        <w:rPr>
          <w:rFonts w:ascii="Tahoma" w:hAnsi="Tahoma" w:cs="Tahoma"/>
          <w:color w:val="002060"/>
          <w:sz w:val="22"/>
          <w:szCs w:val="22"/>
          <w:lang w:val="es-ES"/>
        </w:rPr>
      </w:pPr>
    </w:p>
    <w:p w:rsidR="00597282" w:rsidRPr="004852C4" w:rsidRDefault="00597282" w:rsidP="005D77D3">
      <w:pPr>
        <w:numPr>
          <w:ilvl w:val="0"/>
          <w:numId w:val="35"/>
        </w:numPr>
        <w:ind w:left="567" w:hanging="567"/>
        <w:jc w:val="both"/>
        <w:rPr>
          <w:rFonts w:ascii="Tahoma" w:hAnsi="Tahoma" w:cs="Tahoma"/>
          <w:b/>
          <w:color w:val="002060"/>
          <w:sz w:val="22"/>
          <w:szCs w:val="28"/>
          <w:lang w:eastAsia="en-US" w:bidi="en-US"/>
        </w:rPr>
      </w:pPr>
      <w:bookmarkStart w:id="10" w:name="_Toc305051190"/>
      <w:bookmarkEnd w:id="3"/>
      <w:bookmarkEnd w:id="4"/>
      <w:bookmarkEnd w:id="5"/>
      <w:bookmarkEnd w:id="6"/>
      <w:bookmarkEnd w:id="7"/>
      <w:r w:rsidRPr="004852C4">
        <w:rPr>
          <w:rFonts w:ascii="Tahoma" w:hAnsi="Tahoma" w:cs="Tahoma"/>
          <w:b/>
          <w:color w:val="002060"/>
          <w:sz w:val="22"/>
          <w:szCs w:val="28"/>
          <w:lang w:eastAsia="en-US" w:bidi="en-US"/>
        </w:rPr>
        <w:t>Evaluación y Calificación de las Ofertas</w:t>
      </w:r>
      <w:bookmarkEnd w:id="10"/>
      <w:r>
        <w:rPr>
          <w:rFonts w:ascii="Tahoma" w:hAnsi="Tahoma" w:cs="Tahoma"/>
          <w:b/>
          <w:color w:val="002060"/>
          <w:sz w:val="22"/>
          <w:szCs w:val="28"/>
          <w:lang w:eastAsia="en-US" w:bidi="en-US"/>
        </w:rPr>
        <w:t xml:space="preserve"> (Sesión Reservada)</w:t>
      </w:r>
    </w:p>
    <w:p w:rsidR="00597282" w:rsidRPr="004852C4" w:rsidRDefault="00597282" w:rsidP="00597282">
      <w:pPr>
        <w:ind w:left="567"/>
        <w:jc w:val="both"/>
        <w:rPr>
          <w:rFonts w:ascii="Tahoma" w:hAnsi="Tahoma" w:cs="Tahoma"/>
          <w:b/>
          <w:color w:val="002060"/>
          <w:sz w:val="22"/>
          <w:szCs w:val="28"/>
          <w:lang w:eastAsia="en-US" w:bidi="en-US"/>
        </w:rPr>
      </w:pPr>
    </w:p>
    <w:p w:rsidR="00597282" w:rsidRPr="004852C4" w:rsidRDefault="00597282" w:rsidP="00597282">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evaluación y calificación de las ofertas estará a cargo de la Comisión </w:t>
      </w:r>
      <w:r>
        <w:rPr>
          <w:rFonts w:ascii="Tahoma" w:hAnsi="Tahoma" w:cs="Tahoma"/>
          <w:color w:val="002060"/>
          <w:sz w:val="22"/>
          <w:szCs w:val="22"/>
          <w:lang w:val="es-ES"/>
        </w:rPr>
        <w:t>de Calificación</w:t>
      </w:r>
      <w:r w:rsidRPr="004852C4">
        <w:rPr>
          <w:rFonts w:ascii="Tahoma" w:hAnsi="Tahoma" w:cs="Tahoma"/>
          <w:color w:val="002060"/>
          <w:sz w:val="22"/>
          <w:szCs w:val="22"/>
          <w:lang w:val="es-ES"/>
        </w:rPr>
        <w:t xml:space="preserve"> conformada por funcionarios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y asesores que </w:t>
      </w:r>
      <w:r>
        <w:rPr>
          <w:rFonts w:ascii="Tahoma" w:hAnsi="Tahoma" w:cs="Tahoma"/>
          <w:color w:val="002060"/>
          <w:sz w:val="22"/>
          <w:szCs w:val="22"/>
          <w:lang w:val="es-ES"/>
        </w:rPr>
        <w:t>é</w:t>
      </w:r>
      <w:r w:rsidRPr="004852C4">
        <w:rPr>
          <w:rFonts w:ascii="Tahoma" w:hAnsi="Tahoma" w:cs="Tahoma"/>
          <w:color w:val="002060"/>
          <w:sz w:val="22"/>
          <w:szCs w:val="22"/>
          <w:lang w:val="es-ES"/>
        </w:rPr>
        <w:t xml:space="preserve">sta designe, siendo nominada con anterioridad a la apertura de sobres.  </w:t>
      </w:r>
    </w:p>
    <w:p w:rsidR="00597282" w:rsidRPr="004852C4" w:rsidRDefault="00597282" w:rsidP="00597282">
      <w:pPr>
        <w:pStyle w:val="ww-textoindependiente2"/>
        <w:spacing w:line="240" w:lineRule="auto"/>
        <w:ind w:left="567"/>
        <w:rPr>
          <w:rFonts w:ascii="Tahoma" w:hAnsi="Tahoma" w:cs="Tahoma"/>
          <w:color w:val="002060"/>
          <w:sz w:val="14"/>
          <w:szCs w:val="22"/>
          <w:lang w:val="es-ES"/>
        </w:rPr>
      </w:pPr>
    </w:p>
    <w:p w:rsidR="00597282" w:rsidRPr="004852C4" w:rsidRDefault="00597282" w:rsidP="00597282">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secuencia de apertura y condiciones de evaluación es la siguiente:  </w:t>
      </w:r>
    </w:p>
    <w:p w:rsidR="00597282" w:rsidRPr="004852C4" w:rsidRDefault="00597282" w:rsidP="00597282">
      <w:pPr>
        <w:pStyle w:val="ww-textoindependiente2"/>
        <w:spacing w:line="240" w:lineRule="auto"/>
        <w:ind w:left="567"/>
        <w:rPr>
          <w:rFonts w:ascii="Tahoma" w:hAnsi="Tahoma" w:cs="Tahoma"/>
          <w:color w:val="002060"/>
          <w:sz w:val="14"/>
          <w:szCs w:val="22"/>
          <w:lang w:val="es-ES"/>
        </w:rPr>
      </w:pPr>
    </w:p>
    <w:p w:rsidR="00597282" w:rsidRPr="004852C4" w:rsidRDefault="00597282" w:rsidP="005D77D3">
      <w:pPr>
        <w:pStyle w:val="Prrafodelista"/>
        <w:numPr>
          <w:ilvl w:val="1"/>
          <w:numId w:val="35"/>
        </w:numPr>
        <w:tabs>
          <w:tab w:val="left" w:pos="1134"/>
        </w:tabs>
        <w:jc w:val="both"/>
        <w:outlineLvl w:val="2"/>
        <w:rPr>
          <w:rFonts w:ascii="Tahoma" w:hAnsi="Tahoma" w:cs="Tahoma"/>
          <w:color w:val="002060"/>
          <w:sz w:val="22"/>
          <w:szCs w:val="22"/>
        </w:rPr>
      </w:pPr>
      <w:r w:rsidRPr="004852C4">
        <w:rPr>
          <w:rFonts w:ascii="Tahoma" w:hAnsi="Tahoma" w:cs="Tahoma"/>
          <w:b/>
          <w:color w:val="002060"/>
          <w:sz w:val="22"/>
          <w:szCs w:val="22"/>
          <w:u w:val="single"/>
        </w:rPr>
        <w:t>Sobre A - Documentos Administrativos:</w:t>
      </w:r>
      <w:r w:rsidRPr="004852C4">
        <w:rPr>
          <w:rFonts w:ascii="Tahoma" w:hAnsi="Tahoma" w:cs="Tahoma"/>
          <w:color w:val="002060"/>
          <w:sz w:val="22"/>
          <w:szCs w:val="22"/>
        </w:rPr>
        <w:t xml:space="preserve"> </w:t>
      </w:r>
      <w:bookmarkStart w:id="11" w:name="_Toc130955333"/>
      <w:bookmarkStart w:id="12" w:name="_Toc130955274"/>
      <w:bookmarkStart w:id="13" w:name="_Toc304275207"/>
      <w:r w:rsidRPr="004852C4">
        <w:rPr>
          <w:rFonts w:ascii="Tahoma" w:hAnsi="Tahoma" w:cs="Tahoma"/>
          <w:color w:val="002060"/>
          <w:sz w:val="22"/>
          <w:szCs w:val="22"/>
        </w:rPr>
        <w:t>Para la evaluación de los documentos, posterior al acto de apertura, el asesor legal tiene un (1) día hábil y comprende el análisis de los siguientes aspectos.</w:t>
      </w:r>
      <w:r w:rsidRPr="004852C4">
        <w:rPr>
          <w:rFonts w:ascii="Tahoma" w:hAnsi="Tahoma" w:cs="Tahoma"/>
          <w:b/>
          <w:color w:val="002060"/>
          <w:sz w:val="22"/>
          <w:szCs w:val="22"/>
        </w:rPr>
        <w:t xml:space="preserve"> </w:t>
      </w:r>
    </w:p>
    <w:p w:rsidR="00597282" w:rsidRPr="004852C4" w:rsidRDefault="00597282" w:rsidP="00597282">
      <w:pPr>
        <w:pStyle w:val="ww-textoindependiente2"/>
        <w:spacing w:line="240" w:lineRule="auto"/>
        <w:ind w:left="567"/>
        <w:rPr>
          <w:rFonts w:ascii="Tahoma" w:hAnsi="Tahoma" w:cs="Tahoma"/>
          <w:color w:val="002060"/>
          <w:sz w:val="14"/>
          <w:szCs w:val="22"/>
          <w:lang w:val="es-ES"/>
        </w:rPr>
      </w:pPr>
      <w:r w:rsidRPr="004852C4">
        <w:rPr>
          <w:rFonts w:ascii="Tahoma" w:hAnsi="Tahoma" w:cs="Tahoma"/>
          <w:color w:val="002060"/>
          <w:sz w:val="22"/>
          <w:szCs w:val="22"/>
          <w:lang w:val="es-ES"/>
        </w:rPr>
        <w:t xml:space="preserve">                   </w:t>
      </w:r>
    </w:p>
    <w:p w:rsidR="00597282" w:rsidRDefault="00597282" w:rsidP="005D77D3">
      <w:pPr>
        <w:pStyle w:val="Prrafodelista"/>
        <w:numPr>
          <w:ilvl w:val="2"/>
          <w:numId w:val="35"/>
        </w:numPr>
        <w:ind w:left="1418" w:hanging="709"/>
        <w:jc w:val="both"/>
        <w:outlineLvl w:val="2"/>
        <w:rPr>
          <w:rFonts w:ascii="Tahoma" w:hAnsi="Tahoma" w:cs="Tahoma"/>
          <w:color w:val="002060"/>
          <w:sz w:val="22"/>
          <w:szCs w:val="22"/>
        </w:rPr>
      </w:pPr>
      <w:r w:rsidRPr="004852C4">
        <w:rPr>
          <w:rFonts w:ascii="Tahoma" w:hAnsi="Tahoma" w:cs="Tahoma"/>
          <w:color w:val="002060"/>
          <w:sz w:val="22"/>
          <w:szCs w:val="22"/>
        </w:rPr>
        <w:lastRenderedPageBreak/>
        <w:t>Verificación de documentos solicitado</w:t>
      </w:r>
      <w:r>
        <w:rPr>
          <w:rFonts w:ascii="Tahoma" w:hAnsi="Tahoma" w:cs="Tahoma"/>
          <w:color w:val="002060"/>
          <w:sz w:val="22"/>
          <w:szCs w:val="22"/>
        </w:rPr>
        <w:t>s, de acuerdo al sistema “Presenta</w:t>
      </w:r>
      <w:r w:rsidRPr="004852C4">
        <w:rPr>
          <w:rFonts w:ascii="Tahoma" w:hAnsi="Tahoma" w:cs="Tahoma"/>
          <w:color w:val="002060"/>
          <w:sz w:val="22"/>
          <w:szCs w:val="22"/>
        </w:rPr>
        <w:t>”</w:t>
      </w:r>
      <w:r>
        <w:rPr>
          <w:rFonts w:ascii="Tahoma" w:hAnsi="Tahoma" w:cs="Tahoma"/>
          <w:color w:val="002060"/>
          <w:sz w:val="22"/>
          <w:szCs w:val="22"/>
        </w:rPr>
        <w:t>, “Presenta Sujeto a Revisión”</w:t>
      </w:r>
      <w:r w:rsidRPr="004852C4">
        <w:rPr>
          <w:rFonts w:ascii="Tahoma" w:hAnsi="Tahoma" w:cs="Tahoma"/>
          <w:color w:val="002060"/>
          <w:sz w:val="22"/>
          <w:szCs w:val="22"/>
        </w:rPr>
        <w:t xml:space="preserve"> o “No </w:t>
      </w:r>
      <w:r>
        <w:rPr>
          <w:rFonts w:ascii="Tahoma" w:hAnsi="Tahoma" w:cs="Tahoma"/>
          <w:color w:val="002060"/>
          <w:sz w:val="22"/>
          <w:szCs w:val="22"/>
        </w:rPr>
        <w:t>Presenta</w:t>
      </w:r>
      <w:r w:rsidRPr="004852C4">
        <w:rPr>
          <w:rFonts w:ascii="Tahoma" w:hAnsi="Tahoma" w:cs="Tahoma"/>
          <w:color w:val="002060"/>
          <w:sz w:val="22"/>
          <w:szCs w:val="22"/>
        </w:rPr>
        <w:t>”.</w:t>
      </w:r>
    </w:p>
    <w:p w:rsidR="00597282" w:rsidRDefault="00597282" w:rsidP="00BF273D">
      <w:pPr>
        <w:pStyle w:val="Prrafodelista"/>
        <w:ind w:left="851"/>
        <w:jc w:val="both"/>
        <w:outlineLvl w:val="2"/>
        <w:rPr>
          <w:rFonts w:ascii="Tahoma" w:hAnsi="Tahoma" w:cs="Tahoma"/>
          <w:color w:val="002060"/>
          <w:sz w:val="22"/>
          <w:szCs w:val="22"/>
        </w:rPr>
      </w:pPr>
      <w:r w:rsidRPr="00805164">
        <w:rPr>
          <w:rFonts w:ascii="Tahoma" w:hAnsi="Tahoma" w:cs="Tahoma"/>
          <w:color w:val="1F497D"/>
          <w:sz w:val="22"/>
          <w:szCs w:val="22"/>
          <w:lang w:val="es-BO"/>
        </w:rPr>
        <w:t xml:space="preserve">Emisión de Informe Legal previa revisión exhaustiva de la documentación presentada, recomendando continuar con la calificación de los proponentes que hayan cumplido con todos los requerimientos de </w:t>
      </w:r>
      <w:r>
        <w:rPr>
          <w:rFonts w:ascii="Tahoma" w:hAnsi="Tahoma" w:cs="Tahoma"/>
          <w:color w:val="1F497D"/>
          <w:sz w:val="22"/>
          <w:szCs w:val="22"/>
          <w:lang w:val="es-BO"/>
        </w:rPr>
        <w:t>ENTEL</w:t>
      </w:r>
      <w:r w:rsidRPr="00805164">
        <w:rPr>
          <w:rFonts w:ascii="Tahoma" w:hAnsi="Tahoma" w:cs="Tahoma"/>
          <w:color w:val="1F497D"/>
          <w:sz w:val="22"/>
          <w:szCs w:val="22"/>
          <w:lang w:val="es-BO"/>
        </w:rPr>
        <w:t xml:space="preserve"> S.A</w:t>
      </w:r>
    </w:p>
    <w:p w:rsidR="00597282" w:rsidRPr="004852C4" w:rsidRDefault="00597282" w:rsidP="00BF273D">
      <w:pPr>
        <w:pStyle w:val="ww-textoindependiente2"/>
        <w:spacing w:line="240" w:lineRule="auto"/>
        <w:ind w:left="851"/>
        <w:rPr>
          <w:rFonts w:ascii="Tahoma" w:hAnsi="Tahoma" w:cs="Tahoma"/>
          <w:color w:val="002060"/>
          <w:sz w:val="14"/>
          <w:szCs w:val="22"/>
          <w:lang w:val="es-ES"/>
        </w:rPr>
      </w:pPr>
    </w:p>
    <w:p w:rsidR="00597282" w:rsidRPr="004852C4" w:rsidRDefault="00597282" w:rsidP="00BF273D">
      <w:pPr>
        <w:pStyle w:val="ww-textoindependiente2"/>
        <w:spacing w:line="240" w:lineRule="auto"/>
        <w:ind w:left="851"/>
        <w:rPr>
          <w:rFonts w:ascii="Tahoma" w:hAnsi="Tahoma" w:cs="Tahoma"/>
          <w:color w:val="002060"/>
          <w:sz w:val="22"/>
          <w:szCs w:val="22"/>
          <w:lang w:val="es-ES" w:eastAsia="es-ES"/>
        </w:rPr>
      </w:pPr>
      <w:r w:rsidRPr="004852C4">
        <w:rPr>
          <w:rFonts w:ascii="Tahoma" w:hAnsi="Tahoma" w:cs="Tahoma"/>
          <w:color w:val="002060"/>
          <w:sz w:val="22"/>
          <w:szCs w:val="22"/>
          <w:lang w:val="es-ES" w:eastAsia="es-ES"/>
        </w:rPr>
        <w:t>El cumplimiento del 100% de los aspectos</w:t>
      </w:r>
      <w:r>
        <w:rPr>
          <w:rFonts w:ascii="Tahoma" w:hAnsi="Tahoma" w:cs="Tahoma"/>
          <w:color w:val="002060"/>
          <w:sz w:val="22"/>
          <w:szCs w:val="22"/>
          <w:lang w:val="es-ES" w:eastAsia="es-ES"/>
        </w:rPr>
        <w:t>,</w:t>
      </w:r>
      <w:r w:rsidRPr="004852C4">
        <w:rPr>
          <w:rFonts w:ascii="Tahoma" w:hAnsi="Tahoma" w:cs="Tahoma"/>
          <w:color w:val="002060"/>
          <w:sz w:val="22"/>
          <w:szCs w:val="22"/>
          <w:lang w:val="es-ES" w:eastAsia="es-ES"/>
        </w:rPr>
        <w:t xml:space="preserve"> habilitará al proponente para la </w:t>
      </w:r>
      <w:r>
        <w:rPr>
          <w:rFonts w:ascii="Tahoma" w:hAnsi="Tahoma" w:cs="Tahoma"/>
          <w:color w:val="002060"/>
          <w:sz w:val="22"/>
          <w:szCs w:val="22"/>
          <w:lang w:val="es-ES" w:eastAsia="es-ES"/>
        </w:rPr>
        <w:t>apertura del sobre B</w:t>
      </w:r>
      <w:r w:rsidRPr="004852C4">
        <w:rPr>
          <w:rFonts w:ascii="Tahoma" w:hAnsi="Tahoma" w:cs="Tahoma"/>
          <w:color w:val="002060"/>
          <w:sz w:val="22"/>
          <w:szCs w:val="22"/>
          <w:lang w:val="es-ES" w:eastAsia="es-ES"/>
        </w:rPr>
        <w:t>.</w:t>
      </w:r>
    </w:p>
    <w:p w:rsidR="00597282" w:rsidRPr="004852C4" w:rsidRDefault="00597282" w:rsidP="00597282">
      <w:pPr>
        <w:pStyle w:val="ww-textoindependiente2"/>
        <w:spacing w:line="240" w:lineRule="auto"/>
        <w:ind w:left="1418"/>
        <w:rPr>
          <w:rFonts w:ascii="Tahoma" w:hAnsi="Tahoma" w:cs="Tahoma"/>
          <w:color w:val="002060"/>
          <w:sz w:val="22"/>
          <w:szCs w:val="22"/>
          <w:lang w:val="es-ES"/>
        </w:rPr>
      </w:pPr>
    </w:p>
    <w:p w:rsidR="00597282" w:rsidRPr="004852C4" w:rsidRDefault="00597282" w:rsidP="005D77D3">
      <w:pPr>
        <w:numPr>
          <w:ilvl w:val="1"/>
          <w:numId w:val="35"/>
        </w:numPr>
        <w:jc w:val="both"/>
        <w:outlineLvl w:val="2"/>
        <w:rPr>
          <w:rFonts w:ascii="Tahoma" w:hAnsi="Tahoma" w:cs="Tahoma"/>
          <w:color w:val="002060"/>
          <w:sz w:val="22"/>
          <w:szCs w:val="22"/>
        </w:rPr>
      </w:pPr>
      <w:r w:rsidRPr="004852C4">
        <w:rPr>
          <w:rFonts w:ascii="Tahoma" w:hAnsi="Tahoma" w:cs="Tahoma"/>
          <w:b/>
          <w:color w:val="002060"/>
          <w:sz w:val="22"/>
          <w:szCs w:val="22"/>
          <w:u w:val="single"/>
        </w:rPr>
        <w:t>Sobre B - Propuesta Técnica</w:t>
      </w:r>
      <w:bookmarkEnd w:id="11"/>
      <w:bookmarkEnd w:id="12"/>
      <w:bookmarkEnd w:id="13"/>
      <w:r w:rsidRPr="004852C4">
        <w:rPr>
          <w:rFonts w:ascii="Tahoma" w:hAnsi="Tahoma" w:cs="Tahoma"/>
          <w:b/>
          <w:color w:val="002060"/>
          <w:sz w:val="22"/>
          <w:szCs w:val="22"/>
          <w:u w:val="single"/>
        </w:rPr>
        <w:t>:</w:t>
      </w:r>
      <w:r w:rsidRPr="004852C4">
        <w:rPr>
          <w:rFonts w:ascii="Tahoma" w:hAnsi="Tahoma" w:cs="Tahoma"/>
          <w:color w:val="002060"/>
          <w:sz w:val="22"/>
          <w:szCs w:val="22"/>
        </w:rPr>
        <w:t xml:space="preserve"> A esta evaluación ingresan las ofertas habilitadas en la apertura del sobre A y se realiza sobre una ponderación del cien (100) por ciento. El proceso comprende:</w:t>
      </w:r>
    </w:p>
    <w:p w:rsidR="00597282" w:rsidRPr="004852C4" w:rsidRDefault="00597282" w:rsidP="005D77D3">
      <w:pPr>
        <w:numPr>
          <w:ilvl w:val="2"/>
          <w:numId w:val="35"/>
        </w:numPr>
        <w:ind w:left="851" w:firstLine="0"/>
        <w:jc w:val="both"/>
        <w:outlineLvl w:val="2"/>
        <w:rPr>
          <w:rFonts w:ascii="Tahoma" w:hAnsi="Tahoma" w:cs="Tahoma"/>
          <w:color w:val="002060"/>
          <w:sz w:val="22"/>
          <w:szCs w:val="22"/>
        </w:rPr>
      </w:pPr>
      <w:r w:rsidRPr="004852C4">
        <w:rPr>
          <w:rFonts w:ascii="Tahoma" w:hAnsi="Tahoma" w:cs="Tahoma"/>
          <w:color w:val="002060"/>
          <w:sz w:val="22"/>
          <w:szCs w:val="22"/>
        </w:rPr>
        <w:t xml:space="preserve">Entrega del Sobre B a la Comisión técnica por tres (3) días hábiles para la evaluación correspondiente. </w:t>
      </w:r>
    </w:p>
    <w:p w:rsidR="00597282" w:rsidRPr="004852C4" w:rsidRDefault="00597282" w:rsidP="00597282">
      <w:pPr>
        <w:ind w:left="1843"/>
        <w:jc w:val="both"/>
        <w:outlineLvl w:val="2"/>
        <w:rPr>
          <w:rFonts w:ascii="Tahoma" w:hAnsi="Tahoma" w:cs="Tahoma"/>
          <w:color w:val="002060"/>
          <w:sz w:val="14"/>
          <w:szCs w:val="22"/>
        </w:rPr>
      </w:pPr>
    </w:p>
    <w:p w:rsidR="00597282" w:rsidRPr="004852C4" w:rsidRDefault="00597282" w:rsidP="005D77D3">
      <w:pPr>
        <w:numPr>
          <w:ilvl w:val="2"/>
          <w:numId w:val="35"/>
        </w:numPr>
        <w:ind w:left="851" w:firstLine="0"/>
        <w:jc w:val="both"/>
        <w:outlineLvl w:val="2"/>
        <w:rPr>
          <w:rFonts w:ascii="Tahoma" w:hAnsi="Tahoma" w:cs="Tahoma"/>
          <w:color w:val="002060"/>
          <w:sz w:val="22"/>
          <w:szCs w:val="22"/>
        </w:rPr>
      </w:pPr>
      <w:r>
        <w:rPr>
          <w:rFonts w:ascii="Tahoma" w:hAnsi="Tahoma" w:cs="Tahoma"/>
          <w:color w:val="002060"/>
          <w:sz w:val="22"/>
          <w:szCs w:val="22"/>
        </w:rPr>
        <w:t xml:space="preserve"> La Comisión Técnica verificará que la copia digital entregada por los proponentes coincida con la documentación física presentada y que la misma se encuentre en su integridad. </w:t>
      </w:r>
      <w:r w:rsidRPr="004852C4">
        <w:rPr>
          <w:rFonts w:ascii="Tahoma" w:hAnsi="Tahoma" w:cs="Tahoma"/>
          <w:color w:val="002060"/>
          <w:sz w:val="22"/>
          <w:szCs w:val="22"/>
        </w:rPr>
        <w:t xml:space="preserve">Análisis racional de los requerimientos técnicos, calificados bajo el sistema “Cumple” o “No Cumple” según éstos sean mandatorios y/o calificables. Especificaciones Técnicas (Parte II).    </w:t>
      </w:r>
    </w:p>
    <w:p w:rsidR="00597282" w:rsidRPr="004852C4" w:rsidRDefault="00597282" w:rsidP="00597282">
      <w:pPr>
        <w:ind w:left="2127"/>
        <w:jc w:val="both"/>
        <w:rPr>
          <w:rFonts w:ascii="Tahoma" w:hAnsi="Tahoma" w:cs="Tahoma"/>
          <w:color w:val="002060"/>
          <w:sz w:val="14"/>
        </w:rPr>
      </w:pPr>
    </w:p>
    <w:p w:rsidR="00597282" w:rsidRPr="004852C4" w:rsidRDefault="00597282" w:rsidP="005D77D3">
      <w:pPr>
        <w:numPr>
          <w:ilvl w:val="0"/>
          <w:numId w:val="33"/>
        </w:numPr>
        <w:tabs>
          <w:tab w:val="left" w:pos="1701"/>
        </w:tabs>
        <w:ind w:left="1701" w:hanging="283"/>
        <w:jc w:val="both"/>
        <w:rPr>
          <w:rFonts w:ascii="Tahoma" w:hAnsi="Tahoma" w:cs="Tahoma"/>
          <w:color w:val="002060"/>
          <w:sz w:val="22"/>
          <w:szCs w:val="22"/>
        </w:rPr>
      </w:pPr>
      <w:r w:rsidRPr="004852C4">
        <w:rPr>
          <w:rFonts w:ascii="Tahoma" w:hAnsi="Tahoma" w:cs="Tahoma"/>
          <w:color w:val="002060"/>
          <w:sz w:val="22"/>
          <w:szCs w:val="22"/>
        </w:rPr>
        <w:t xml:space="preserve">Criterios Mandatorios: Son los requerimientos funcionales, técnicos y de implementación. Su calificación corresponderá al </w:t>
      </w:r>
      <w:r>
        <w:rPr>
          <w:rFonts w:ascii="Tahoma" w:hAnsi="Tahoma" w:cs="Tahoma"/>
          <w:color w:val="002060"/>
          <w:sz w:val="22"/>
          <w:szCs w:val="22"/>
        </w:rPr>
        <w:t>setenta</w:t>
      </w:r>
      <w:r w:rsidRPr="004852C4">
        <w:rPr>
          <w:rFonts w:ascii="Tahoma" w:hAnsi="Tahoma" w:cs="Tahoma"/>
          <w:color w:val="002060"/>
          <w:sz w:val="22"/>
          <w:szCs w:val="22"/>
        </w:rPr>
        <w:t xml:space="preserve"> (</w:t>
      </w:r>
      <w:r>
        <w:rPr>
          <w:rFonts w:ascii="Tahoma" w:hAnsi="Tahoma" w:cs="Tahoma"/>
          <w:color w:val="002060"/>
          <w:sz w:val="22"/>
          <w:szCs w:val="22"/>
        </w:rPr>
        <w:t>70</w:t>
      </w:r>
      <w:r w:rsidRPr="004852C4">
        <w:rPr>
          <w:rFonts w:ascii="Tahoma" w:hAnsi="Tahoma" w:cs="Tahoma"/>
          <w:color w:val="00206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597282" w:rsidRPr="004852C4" w:rsidRDefault="00597282" w:rsidP="00BF273D">
      <w:pPr>
        <w:tabs>
          <w:tab w:val="left" w:pos="1701"/>
        </w:tabs>
        <w:ind w:left="1701" w:hanging="283"/>
        <w:jc w:val="both"/>
        <w:rPr>
          <w:rFonts w:ascii="Tahoma" w:hAnsi="Tahoma" w:cs="Tahoma"/>
          <w:color w:val="002060"/>
        </w:rPr>
      </w:pPr>
    </w:p>
    <w:p w:rsidR="00597282" w:rsidRPr="004852C4" w:rsidRDefault="00597282" w:rsidP="005D77D3">
      <w:pPr>
        <w:pStyle w:val="Prrafodelista"/>
        <w:numPr>
          <w:ilvl w:val="0"/>
          <w:numId w:val="33"/>
        </w:numPr>
        <w:tabs>
          <w:tab w:val="left" w:pos="1701"/>
        </w:tabs>
        <w:ind w:left="1701" w:hanging="283"/>
        <w:jc w:val="both"/>
        <w:rPr>
          <w:rFonts w:ascii="Tahoma" w:hAnsi="Tahoma" w:cs="Tahoma"/>
          <w:color w:val="002060"/>
          <w:sz w:val="22"/>
          <w:szCs w:val="22"/>
          <w:lang w:eastAsia="es-ES"/>
        </w:rPr>
      </w:pPr>
      <w:r w:rsidRPr="004852C4">
        <w:rPr>
          <w:rFonts w:ascii="Tahoma" w:hAnsi="Tahoma" w:cs="Tahoma"/>
          <w:color w:val="002060"/>
          <w:sz w:val="22"/>
          <w:szCs w:val="22"/>
          <w:lang w:eastAsia="es-ES"/>
        </w:rPr>
        <w:t xml:space="preserve">  Criterios Calificables: Son los criterios no excluyentes que brindan un valor agregado a la oferta de cada proponente, calificados sobre un porcentaje máximo de </w:t>
      </w:r>
      <w:r>
        <w:rPr>
          <w:rFonts w:ascii="Tahoma" w:hAnsi="Tahoma" w:cs="Tahoma"/>
          <w:color w:val="002060"/>
          <w:sz w:val="22"/>
          <w:szCs w:val="22"/>
          <w:lang w:eastAsia="es-ES"/>
        </w:rPr>
        <w:t>treinta</w:t>
      </w:r>
      <w:r w:rsidRPr="004852C4">
        <w:rPr>
          <w:rFonts w:ascii="Tahoma" w:hAnsi="Tahoma" w:cs="Tahoma"/>
          <w:color w:val="002060"/>
          <w:sz w:val="22"/>
          <w:szCs w:val="22"/>
          <w:lang w:eastAsia="es-ES"/>
        </w:rPr>
        <w:t xml:space="preserve"> (</w:t>
      </w:r>
      <w:r>
        <w:rPr>
          <w:rFonts w:ascii="Tahoma" w:hAnsi="Tahoma" w:cs="Tahoma"/>
          <w:color w:val="002060"/>
          <w:sz w:val="22"/>
          <w:szCs w:val="22"/>
          <w:lang w:eastAsia="es-ES"/>
        </w:rPr>
        <w:t>30</w:t>
      </w:r>
      <w:r w:rsidRPr="004852C4">
        <w:rPr>
          <w:rFonts w:ascii="Tahoma" w:hAnsi="Tahoma" w:cs="Tahoma"/>
          <w:color w:val="002060"/>
          <w:sz w:val="22"/>
          <w:szCs w:val="22"/>
          <w:lang w:eastAsia="es-ES"/>
        </w:rPr>
        <w:t xml:space="preserve">) por ciento.  </w:t>
      </w:r>
    </w:p>
    <w:p w:rsidR="00597282" w:rsidRPr="004852C4" w:rsidRDefault="00597282" w:rsidP="00597282">
      <w:pPr>
        <w:tabs>
          <w:tab w:val="left" w:pos="2268"/>
        </w:tabs>
        <w:ind w:left="1843"/>
        <w:jc w:val="both"/>
        <w:rPr>
          <w:rFonts w:ascii="Tahoma" w:hAnsi="Tahoma" w:cs="Tahoma"/>
          <w:color w:val="002060"/>
          <w:szCs w:val="22"/>
        </w:rPr>
      </w:pPr>
    </w:p>
    <w:p w:rsidR="00597282" w:rsidRPr="004852C4" w:rsidRDefault="00597282" w:rsidP="00BF273D">
      <w:pPr>
        <w:pStyle w:val="ww-textoindependiente2"/>
        <w:spacing w:line="240" w:lineRule="auto"/>
        <w:ind w:left="851"/>
        <w:rPr>
          <w:rFonts w:ascii="Tahoma" w:hAnsi="Tahoma" w:cs="Tahoma"/>
          <w:color w:val="002060"/>
          <w:sz w:val="22"/>
          <w:szCs w:val="22"/>
          <w:lang w:val="es-ES" w:bidi="en-US"/>
        </w:rPr>
      </w:pPr>
      <w:r w:rsidRPr="004852C4">
        <w:rPr>
          <w:rFonts w:ascii="Tahoma" w:hAnsi="Tahoma" w:cs="Tahoma"/>
          <w:color w:val="00206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597282" w:rsidRPr="004852C4" w:rsidRDefault="00597282" w:rsidP="00597282">
      <w:pPr>
        <w:pStyle w:val="ww-textoindependiente2"/>
        <w:spacing w:line="240" w:lineRule="auto"/>
        <w:ind w:left="1418"/>
        <w:rPr>
          <w:rFonts w:ascii="Tahoma" w:hAnsi="Tahoma" w:cs="Tahoma"/>
          <w:b/>
          <w:color w:val="002060"/>
          <w:sz w:val="22"/>
          <w:szCs w:val="22"/>
          <w:lang w:val="es-ES" w:bidi="en-US"/>
        </w:rPr>
      </w:pPr>
    </w:p>
    <w:p w:rsidR="00597282" w:rsidRPr="004852C4" w:rsidRDefault="00597282" w:rsidP="00B801BE">
      <w:pPr>
        <w:pStyle w:val="Prrafodelista"/>
        <w:numPr>
          <w:ilvl w:val="1"/>
          <w:numId w:val="35"/>
        </w:numPr>
        <w:ind w:left="851" w:hanging="851"/>
        <w:jc w:val="both"/>
        <w:rPr>
          <w:rFonts w:ascii="Tahoma" w:hAnsi="Tahoma" w:cs="Tahoma"/>
          <w:color w:val="002060"/>
          <w:sz w:val="22"/>
          <w:szCs w:val="22"/>
        </w:rPr>
      </w:pPr>
      <w:r w:rsidRPr="004852C4">
        <w:rPr>
          <w:rFonts w:ascii="Tahoma" w:hAnsi="Tahoma" w:cs="Tahoma"/>
          <w:b/>
          <w:color w:val="002060"/>
          <w:sz w:val="22"/>
          <w:szCs w:val="22"/>
          <w:u w:val="single"/>
        </w:rPr>
        <w:t>Sobre C - Oferta Económica:</w:t>
      </w:r>
      <w:r w:rsidRPr="004852C4">
        <w:rPr>
          <w:rFonts w:ascii="Tahoma" w:hAnsi="Tahoma" w:cs="Tahoma"/>
          <w:color w:val="002060"/>
          <w:sz w:val="22"/>
          <w:szCs w:val="22"/>
        </w:rPr>
        <w:t xml:space="preserve"> Habiéndose superado la Evaluación Técnica, el criterio de calificación económico es el de Menor Costo. </w:t>
      </w:r>
      <w:r>
        <w:rPr>
          <w:rFonts w:ascii="Tahoma" w:hAnsi="Tahoma" w:cs="Tahoma"/>
          <w:color w:val="002060"/>
          <w:sz w:val="22"/>
          <w:szCs w:val="22"/>
        </w:rPr>
        <w:t xml:space="preserve">La Comisión Económica verificará que la copia digital entregada por los proponentes coincida con la documentación física presentada y que la misma se encuentre en su integridad. </w:t>
      </w:r>
      <w:r w:rsidRPr="004852C4">
        <w:rPr>
          <w:rFonts w:ascii="Tahoma" w:hAnsi="Tahoma" w:cs="Tahoma"/>
          <w:color w:val="002060"/>
          <w:sz w:val="22"/>
          <w:szCs w:val="22"/>
        </w:rPr>
        <w:t>Para tal efecto los responsables de la Evaluación Económica tienen tres (3) días hábiles para presentar sus resultados.</w:t>
      </w:r>
    </w:p>
    <w:p w:rsidR="00597282" w:rsidRPr="004852C4" w:rsidRDefault="00597282" w:rsidP="00597282">
      <w:pPr>
        <w:ind w:left="708"/>
        <w:jc w:val="both"/>
        <w:outlineLvl w:val="2"/>
        <w:rPr>
          <w:rFonts w:ascii="Tahoma" w:hAnsi="Tahoma" w:cs="Tahoma"/>
          <w:color w:val="002060"/>
          <w:sz w:val="22"/>
          <w:szCs w:val="24"/>
        </w:rPr>
      </w:pPr>
    </w:p>
    <w:p w:rsidR="00597282" w:rsidRPr="004852C4" w:rsidRDefault="00597282" w:rsidP="00B801BE">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Calificación Final:</w:t>
      </w:r>
    </w:p>
    <w:p w:rsidR="008E540E" w:rsidRDefault="008E540E" w:rsidP="00B801BE">
      <w:pPr>
        <w:ind w:left="851" w:hanging="851"/>
        <w:jc w:val="both"/>
        <w:rPr>
          <w:rFonts w:ascii="Tahoma" w:hAnsi="Tahoma" w:cs="Tahoma"/>
          <w:color w:val="002060"/>
          <w:sz w:val="22"/>
          <w:szCs w:val="22"/>
        </w:rPr>
      </w:pPr>
    </w:p>
    <w:p w:rsidR="00597282"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Es el resultado del promedio ponderado de las calificaciones obtenidas en la oferta técnica (60%) y la oferta económica (40%).</w:t>
      </w:r>
    </w:p>
    <w:p w:rsidR="00707A07" w:rsidRPr="004852C4" w:rsidRDefault="00707A07" w:rsidP="00B801BE">
      <w:pPr>
        <w:ind w:left="851"/>
        <w:jc w:val="both"/>
        <w:rPr>
          <w:rFonts w:ascii="Tahoma" w:hAnsi="Tahoma" w:cs="Tahoma"/>
          <w:color w:val="002060"/>
          <w:sz w:val="22"/>
          <w:szCs w:val="22"/>
        </w:rPr>
      </w:pPr>
    </w:p>
    <w:p w:rsidR="00597282" w:rsidRDefault="00597282" w:rsidP="00B801BE">
      <w:pPr>
        <w:ind w:left="851" w:hanging="851"/>
        <w:jc w:val="both"/>
        <w:rPr>
          <w:rFonts w:ascii="Tahoma" w:hAnsi="Tahoma" w:cs="Tahoma"/>
          <w:color w:val="002060"/>
          <w:sz w:val="14"/>
          <w:szCs w:val="22"/>
        </w:rPr>
      </w:pPr>
    </w:p>
    <w:p w:rsidR="008E540E" w:rsidRPr="004852C4" w:rsidRDefault="008E540E" w:rsidP="00B801BE">
      <w:pPr>
        <w:ind w:left="851" w:hanging="851"/>
        <w:jc w:val="both"/>
        <w:rPr>
          <w:rFonts w:ascii="Tahoma" w:hAnsi="Tahoma" w:cs="Tahoma"/>
          <w:color w:val="002060"/>
          <w:sz w:val="14"/>
          <w:szCs w:val="22"/>
        </w:rPr>
      </w:pPr>
    </w:p>
    <w:p w:rsidR="00597282" w:rsidRPr="004852C4" w:rsidRDefault="00597282" w:rsidP="00B801BE">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lastRenderedPageBreak/>
        <w:t>Adjudicación:</w:t>
      </w:r>
    </w:p>
    <w:p w:rsidR="00597282" w:rsidRPr="004852C4" w:rsidRDefault="00597282" w:rsidP="00B801BE">
      <w:pPr>
        <w:ind w:left="851" w:hanging="851"/>
        <w:jc w:val="both"/>
        <w:rPr>
          <w:rFonts w:ascii="Tahoma" w:hAnsi="Tahoma" w:cs="Tahoma"/>
          <w:b/>
          <w:color w:val="002060"/>
          <w:sz w:val="22"/>
          <w:szCs w:val="22"/>
          <w:u w:val="single"/>
        </w:rPr>
      </w:pPr>
    </w:p>
    <w:p w:rsidR="00597282" w:rsidRPr="004852C4"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 xml:space="preserve">Una vez emitido el informe final, en los casos que corresponda, se procederá con el envío de la carta de adjudicación al </w:t>
      </w:r>
      <w:r>
        <w:rPr>
          <w:rFonts w:ascii="Tahoma" w:hAnsi="Tahoma" w:cs="Tahoma"/>
          <w:color w:val="002060"/>
          <w:sz w:val="22"/>
          <w:szCs w:val="22"/>
        </w:rPr>
        <w:t xml:space="preserve">(los) </w:t>
      </w:r>
      <w:r w:rsidRPr="004852C4">
        <w:rPr>
          <w:rFonts w:ascii="Tahoma" w:hAnsi="Tahoma" w:cs="Tahoma"/>
          <w:color w:val="002060"/>
          <w:sz w:val="22"/>
          <w:szCs w:val="22"/>
        </w:rPr>
        <w:t>proponente</w:t>
      </w:r>
      <w:r>
        <w:rPr>
          <w:rFonts w:ascii="Tahoma" w:hAnsi="Tahoma" w:cs="Tahoma"/>
          <w:color w:val="002060"/>
          <w:sz w:val="22"/>
          <w:szCs w:val="22"/>
        </w:rPr>
        <w:t>(s)</w:t>
      </w:r>
      <w:r w:rsidRPr="004852C4">
        <w:rPr>
          <w:rFonts w:ascii="Tahoma" w:hAnsi="Tahoma" w:cs="Tahoma"/>
          <w:color w:val="002060"/>
          <w:sz w:val="22"/>
          <w:szCs w:val="22"/>
        </w:rPr>
        <w:t xml:space="preserve"> adjudicado</w:t>
      </w:r>
      <w:r>
        <w:rPr>
          <w:rFonts w:ascii="Tahoma" w:hAnsi="Tahoma" w:cs="Tahoma"/>
          <w:color w:val="002060"/>
          <w:sz w:val="22"/>
          <w:szCs w:val="22"/>
        </w:rPr>
        <w:t>(s)</w:t>
      </w:r>
      <w:r w:rsidRPr="004852C4">
        <w:rPr>
          <w:rFonts w:ascii="Tahoma" w:hAnsi="Tahoma" w:cs="Tahoma"/>
          <w:color w:val="002060"/>
          <w:sz w:val="22"/>
          <w:szCs w:val="22"/>
        </w:rPr>
        <w:t xml:space="preserve"> y al envío de la carta de no adjudicación a los demás proponentes.</w:t>
      </w:r>
    </w:p>
    <w:p w:rsidR="00597282" w:rsidRPr="004852C4" w:rsidRDefault="00597282" w:rsidP="00B801BE">
      <w:pPr>
        <w:ind w:left="851" w:hanging="851"/>
        <w:jc w:val="both"/>
        <w:rPr>
          <w:rFonts w:ascii="Tahoma" w:hAnsi="Tahoma" w:cs="Tahoma"/>
          <w:color w:val="002060"/>
          <w:sz w:val="22"/>
          <w:szCs w:val="22"/>
        </w:rPr>
      </w:pPr>
    </w:p>
    <w:p w:rsidR="00597282" w:rsidRPr="004852C4"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 xml:space="preserve">El o los proponentes adjudicados </w:t>
      </w:r>
      <w:r w:rsidRPr="004852C4">
        <w:rPr>
          <w:rFonts w:ascii="Tahoma" w:hAnsi="Tahoma" w:cs="Tahoma"/>
          <w:b/>
          <w:color w:val="002060"/>
          <w:sz w:val="22"/>
          <w:szCs w:val="22"/>
        </w:rPr>
        <w:t>Nacionales</w:t>
      </w:r>
      <w:r w:rsidRPr="004852C4">
        <w:rPr>
          <w:rFonts w:ascii="Tahoma" w:hAnsi="Tahoma" w:cs="Tahoma"/>
          <w:color w:val="002060"/>
          <w:sz w:val="22"/>
          <w:szCs w:val="22"/>
        </w:rPr>
        <w:t xml:space="preserve"> contarán con un plazo no mayor a cinco </w:t>
      </w:r>
      <w:r w:rsidRPr="004852C4">
        <w:rPr>
          <w:rFonts w:ascii="Tahoma" w:hAnsi="Tahoma" w:cs="Tahoma"/>
          <w:b/>
          <w:color w:val="002060"/>
          <w:sz w:val="22"/>
          <w:szCs w:val="22"/>
        </w:rPr>
        <w:t>(5) días hábiles</w:t>
      </w:r>
      <w:r w:rsidRPr="004852C4">
        <w:rPr>
          <w:rFonts w:ascii="Tahoma" w:hAnsi="Tahoma" w:cs="Tahoma"/>
          <w:color w:val="002060"/>
          <w:sz w:val="22"/>
          <w:szCs w:val="22"/>
        </w:rPr>
        <w:t xml:space="preserve"> para dar respuesta de Aceptación/Rechazo a la nota de adjudicación. En caso de aceptación, juntamente a la nota de respuesta deberán adjuntar toda la documentación solicitada en la carta de adjudicación.</w:t>
      </w:r>
    </w:p>
    <w:p w:rsidR="00597282" w:rsidRDefault="00597282" w:rsidP="00597282">
      <w:pPr>
        <w:ind w:left="1134"/>
        <w:jc w:val="both"/>
        <w:rPr>
          <w:rFonts w:ascii="Tahoma" w:hAnsi="Tahoma" w:cs="Tahoma"/>
          <w:color w:val="002060"/>
          <w:sz w:val="22"/>
          <w:szCs w:val="22"/>
        </w:rPr>
      </w:pPr>
    </w:p>
    <w:p w:rsidR="008E540E" w:rsidRDefault="008E540E" w:rsidP="00597282">
      <w:pPr>
        <w:ind w:left="1134"/>
        <w:jc w:val="both"/>
        <w:rPr>
          <w:rFonts w:ascii="Tahoma" w:hAnsi="Tahoma" w:cs="Tahoma"/>
          <w:color w:val="002060"/>
          <w:sz w:val="22"/>
          <w:szCs w:val="22"/>
        </w:rPr>
      </w:pPr>
    </w:p>
    <w:p w:rsidR="00597282" w:rsidRPr="00CB3222" w:rsidRDefault="00597282" w:rsidP="00B801BE">
      <w:pPr>
        <w:ind w:left="851"/>
        <w:jc w:val="both"/>
        <w:rPr>
          <w:rFonts w:ascii="Tahoma" w:hAnsi="Tahoma" w:cs="Tahoma"/>
          <w:color w:val="002060"/>
          <w:sz w:val="22"/>
          <w:szCs w:val="22"/>
        </w:rPr>
      </w:pPr>
      <w:r w:rsidRPr="00CB3222">
        <w:rPr>
          <w:rFonts w:ascii="Tahoma" w:hAnsi="Tahoma" w:cs="Tahoma"/>
          <w:color w:val="002060"/>
          <w:sz w:val="22"/>
          <w:szCs w:val="22"/>
        </w:rPr>
        <w:t xml:space="preserve">El o los proponentes adjudicados </w:t>
      </w:r>
      <w:r w:rsidRPr="00CB3222">
        <w:rPr>
          <w:rFonts w:ascii="Tahoma" w:hAnsi="Tahoma" w:cs="Tahoma"/>
          <w:b/>
          <w:color w:val="002060"/>
          <w:sz w:val="22"/>
          <w:szCs w:val="22"/>
        </w:rPr>
        <w:t>Extranjeros</w:t>
      </w:r>
      <w:r w:rsidRPr="00CB3222">
        <w:rPr>
          <w:rFonts w:ascii="Tahoma" w:hAnsi="Tahoma" w:cs="Tahoma"/>
          <w:color w:val="002060"/>
          <w:sz w:val="22"/>
          <w:szCs w:val="22"/>
        </w:rPr>
        <w:t xml:space="preserve"> contarán con un plazo no mayor a </w:t>
      </w:r>
      <w:r w:rsidRPr="00CB3222">
        <w:rPr>
          <w:rFonts w:ascii="Tahoma" w:hAnsi="Tahoma" w:cs="Tahoma"/>
          <w:b/>
          <w:color w:val="002060"/>
          <w:sz w:val="22"/>
          <w:szCs w:val="22"/>
        </w:rPr>
        <w:t>cinco (5) días hábiles</w:t>
      </w:r>
      <w:r w:rsidRPr="00CB3222">
        <w:rPr>
          <w:rFonts w:ascii="Tahoma" w:hAnsi="Tahoma" w:cs="Tahoma"/>
          <w:color w:val="002060"/>
          <w:sz w:val="22"/>
          <w:szCs w:val="22"/>
        </w:rPr>
        <w:t xml:space="preserve"> para dar respuesta de Aceptación/Rechazo a la nota de adjudicación. En caso de aceptación, se les otorgará </w:t>
      </w:r>
      <w:r w:rsidRPr="00CB3222">
        <w:rPr>
          <w:rFonts w:ascii="Tahoma" w:hAnsi="Tahoma" w:cs="Tahoma"/>
          <w:b/>
          <w:color w:val="002060"/>
          <w:sz w:val="22"/>
          <w:szCs w:val="22"/>
        </w:rPr>
        <w:t>diez (10) días hábiles</w:t>
      </w:r>
      <w:r w:rsidRPr="00CB3222">
        <w:rPr>
          <w:rFonts w:ascii="Tahoma" w:hAnsi="Tahoma" w:cs="Tahoma"/>
          <w:color w:val="002060"/>
          <w:sz w:val="22"/>
          <w:szCs w:val="22"/>
        </w:rPr>
        <w:t xml:space="preserve"> adicionales para enviar toda la documentación solicitada en la carta de adjudicación.</w:t>
      </w:r>
    </w:p>
    <w:p w:rsidR="00597282" w:rsidRPr="004852C4" w:rsidRDefault="00597282" w:rsidP="00B801BE">
      <w:pPr>
        <w:ind w:left="851"/>
        <w:jc w:val="both"/>
        <w:rPr>
          <w:rFonts w:ascii="Tahoma" w:hAnsi="Tahoma" w:cs="Tahoma"/>
          <w:color w:val="002060"/>
          <w:sz w:val="22"/>
          <w:szCs w:val="22"/>
        </w:rPr>
      </w:pPr>
    </w:p>
    <w:p w:rsidR="00597282" w:rsidRDefault="00597282" w:rsidP="00B801BE">
      <w:pPr>
        <w:ind w:left="851"/>
        <w:jc w:val="both"/>
        <w:rPr>
          <w:rFonts w:ascii="Tahoma" w:hAnsi="Tahoma" w:cs="Tahoma"/>
          <w:b/>
          <w:color w:val="002060"/>
          <w:sz w:val="22"/>
          <w:szCs w:val="22"/>
        </w:rPr>
      </w:pPr>
      <w:r w:rsidRPr="004852C4">
        <w:rPr>
          <w:rFonts w:ascii="Tahoma" w:hAnsi="Tahoma" w:cs="Tahoma"/>
          <w:b/>
          <w:color w:val="002060"/>
          <w:sz w:val="22"/>
          <w:szCs w:val="22"/>
        </w:rPr>
        <w:t>El incumplimiento a estos plazos y la falta de documentación</w:t>
      </w:r>
      <w:r>
        <w:rPr>
          <w:rFonts w:ascii="Tahoma" w:hAnsi="Tahoma" w:cs="Tahoma"/>
          <w:b/>
          <w:color w:val="002060"/>
          <w:sz w:val="22"/>
          <w:szCs w:val="22"/>
        </w:rPr>
        <w:t xml:space="preserve"> con las características requeridas</w:t>
      </w:r>
      <w:r w:rsidRPr="004852C4">
        <w:rPr>
          <w:rFonts w:ascii="Tahoma" w:hAnsi="Tahoma" w:cs="Tahoma"/>
          <w:b/>
          <w:color w:val="002060"/>
          <w:sz w:val="22"/>
          <w:szCs w:val="22"/>
        </w:rPr>
        <w:t xml:space="preserve"> será causal </w:t>
      </w:r>
      <w:r>
        <w:rPr>
          <w:rFonts w:ascii="Tahoma" w:hAnsi="Tahoma" w:cs="Tahoma"/>
          <w:b/>
          <w:color w:val="002060"/>
          <w:sz w:val="22"/>
          <w:szCs w:val="22"/>
        </w:rPr>
        <w:t>de desistimiento de la</w:t>
      </w:r>
      <w:r w:rsidRPr="004852C4">
        <w:rPr>
          <w:rFonts w:ascii="Tahoma" w:hAnsi="Tahoma" w:cs="Tahoma"/>
          <w:b/>
          <w:color w:val="002060"/>
          <w:sz w:val="22"/>
          <w:szCs w:val="22"/>
        </w:rPr>
        <w:t xml:space="preserve"> adjudicación y ejecución de la Garantía de Seriedad de Propuesta.</w:t>
      </w:r>
    </w:p>
    <w:p w:rsidR="00597282" w:rsidRDefault="00597282" w:rsidP="00B801BE">
      <w:pPr>
        <w:ind w:left="851"/>
        <w:jc w:val="both"/>
        <w:rPr>
          <w:rFonts w:ascii="Tahoma" w:hAnsi="Tahoma" w:cs="Tahoma"/>
          <w:b/>
          <w:color w:val="002060"/>
          <w:sz w:val="22"/>
          <w:szCs w:val="22"/>
        </w:rPr>
      </w:pPr>
    </w:p>
    <w:p w:rsidR="00597282" w:rsidRPr="004852C4" w:rsidRDefault="00597282" w:rsidP="00B801BE">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Formalización (Documento de Compra):</w:t>
      </w:r>
    </w:p>
    <w:p w:rsidR="00597282" w:rsidRPr="004852C4" w:rsidRDefault="00597282" w:rsidP="00597282">
      <w:pPr>
        <w:ind w:left="567"/>
        <w:jc w:val="both"/>
        <w:rPr>
          <w:rFonts w:ascii="Tahoma" w:hAnsi="Tahoma" w:cs="Tahoma"/>
          <w:b/>
          <w:color w:val="002060"/>
          <w:sz w:val="22"/>
          <w:szCs w:val="22"/>
          <w:u w:val="single"/>
        </w:rPr>
      </w:pPr>
    </w:p>
    <w:p w:rsidR="00597282" w:rsidRPr="004852C4"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 xml:space="preserve">Aceptada la adjudicación, se iniciarán las gestiones de formalización de la relación comercial a través del correspondiente Contrato, para lo cual el </w:t>
      </w:r>
      <w:r>
        <w:rPr>
          <w:rFonts w:ascii="Tahoma" w:hAnsi="Tahoma" w:cs="Tahoma"/>
          <w:color w:val="002060"/>
          <w:sz w:val="22"/>
          <w:szCs w:val="22"/>
        </w:rPr>
        <w:t>Contratista</w:t>
      </w:r>
      <w:r w:rsidRPr="004852C4">
        <w:rPr>
          <w:rFonts w:ascii="Tahoma" w:hAnsi="Tahoma" w:cs="Tahoma"/>
          <w:color w:val="002060"/>
          <w:sz w:val="22"/>
          <w:szCs w:val="22"/>
        </w:rPr>
        <w:t xml:space="preserve"> debe remitir a </w:t>
      </w:r>
      <w:r>
        <w:rPr>
          <w:rFonts w:ascii="Tahoma" w:hAnsi="Tahoma" w:cs="Tahoma"/>
          <w:color w:val="002060"/>
          <w:sz w:val="22"/>
          <w:szCs w:val="22"/>
        </w:rPr>
        <w:t>ENTEL</w:t>
      </w:r>
      <w:r w:rsidRPr="004852C4">
        <w:rPr>
          <w:rFonts w:ascii="Tahoma" w:hAnsi="Tahoma" w:cs="Tahoma"/>
          <w:color w:val="002060"/>
          <w:sz w:val="22"/>
          <w:szCs w:val="22"/>
        </w:rPr>
        <w:t xml:space="preserve"> la documentación detallada en el siguiente punto.</w:t>
      </w:r>
    </w:p>
    <w:p w:rsidR="00597282" w:rsidRPr="004852C4" w:rsidRDefault="00597282" w:rsidP="00B801BE">
      <w:pPr>
        <w:ind w:left="851"/>
        <w:jc w:val="both"/>
        <w:rPr>
          <w:rFonts w:ascii="Tahoma" w:hAnsi="Tahoma" w:cs="Tahoma"/>
          <w:color w:val="002060"/>
          <w:sz w:val="12"/>
          <w:szCs w:val="22"/>
        </w:rPr>
      </w:pPr>
    </w:p>
    <w:p w:rsidR="00597282"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 xml:space="preserve">El proponente debe adherirse a los términos y condiciones establecidos en el contrato elaborado por </w:t>
      </w:r>
      <w:r>
        <w:rPr>
          <w:rFonts w:ascii="Tahoma" w:hAnsi="Tahoma" w:cs="Tahoma"/>
          <w:color w:val="002060"/>
          <w:sz w:val="22"/>
          <w:szCs w:val="22"/>
        </w:rPr>
        <w:t>ENTEL</w:t>
      </w:r>
      <w:r w:rsidRPr="004852C4">
        <w:rPr>
          <w:rFonts w:ascii="Tahoma" w:hAnsi="Tahoma" w:cs="Tahoma"/>
          <w:color w:val="002060"/>
          <w:sz w:val="22"/>
          <w:szCs w:val="22"/>
        </w:rPr>
        <w:t xml:space="preserve"> S.A.</w:t>
      </w:r>
    </w:p>
    <w:p w:rsidR="00597282" w:rsidRDefault="00597282" w:rsidP="00B801BE">
      <w:pPr>
        <w:ind w:left="851"/>
        <w:jc w:val="both"/>
        <w:rPr>
          <w:rFonts w:ascii="Tahoma" w:hAnsi="Tahoma" w:cs="Tahoma"/>
          <w:color w:val="002060"/>
          <w:sz w:val="22"/>
          <w:szCs w:val="22"/>
        </w:rPr>
      </w:pPr>
    </w:p>
    <w:p w:rsidR="00597282" w:rsidRPr="004852C4" w:rsidRDefault="00597282" w:rsidP="00B801BE">
      <w:pPr>
        <w:ind w:left="851"/>
        <w:jc w:val="both"/>
        <w:rPr>
          <w:rFonts w:ascii="Tahoma" w:hAnsi="Tahoma" w:cs="Tahoma"/>
          <w:color w:val="002060"/>
          <w:sz w:val="22"/>
          <w:szCs w:val="22"/>
        </w:rPr>
      </w:pPr>
      <w:r w:rsidRPr="00CB3222">
        <w:rPr>
          <w:rFonts w:ascii="Tahoma" w:hAnsi="Tahoma" w:cs="Tahoma"/>
          <w:color w:val="002060"/>
          <w:sz w:val="22"/>
          <w:szCs w:val="22"/>
        </w:rPr>
        <w:t xml:space="preserve">El proponente que resultase adjudicado deberá considerar que la revisión y suscripción del contrato objeto del presente proceso de contratación se efectuará en las oficinas del domicilio legal de </w:t>
      </w:r>
      <w:r>
        <w:rPr>
          <w:rFonts w:ascii="Tahoma" w:hAnsi="Tahoma" w:cs="Tahoma"/>
          <w:color w:val="002060"/>
          <w:sz w:val="22"/>
          <w:szCs w:val="22"/>
        </w:rPr>
        <w:t>ENTEL</w:t>
      </w:r>
      <w:r w:rsidRPr="00CB3222">
        <w:rPr>
          <w:rFonts w:ascii="Tahoma" w:hAnsi="Tahoma" w:cs="Tahoma"/>
          <w:color w:val="002060"/>
          <w:sz w:val="22"/>
          <w:szCs w:val="22"/>
        </w:rPr>
        <w:t xml:space="preserve"> S.A. </w:t>
      </w:r>
      <w:r w:rsidRPr="00CB3222">
        <w:rPr>
          <w:rFonts w:ascii="Tahoma" w:hAnsi="Tahoma" w:cs="Tahoma"/>
          <w:b/>
          <w:color w:val="002060"/>
          <w:sz w:val="22"/>
          <w:szCs w:val="22"/>
        </w:rPr>
        <w:t>El proveedor, una vez comunicado el inicio de la vigencia del contrato, contará con 48 horas</w:t>
      </w:r>
      <w:r w:rsidRPr="00CB3222" w:rsidDel="00C23B38">
        <w:rPr>
          <w:rFonts w:ascii="Tahoma" w:hAnsi="Tahoma" w:cs="Tahoma"/>
          <w:b/>
          <w:color w:val="002060"/>
          <w:sz w:val="22"/>
          <w:szCs w:val="22"/>
        </w:rPr>
        <w:t xml:space="preserve"> </w:t>
      </w:r>
      <w:r w:rsidRPr="00CB3222">
        <w:rPr>
          <w:rFonts w:ascii="Tahoma" w:hAnsi="Tahoma" w:cs="Tahoma"/>
          <w:b/>
          <w:color w:val="002060"/>
          <w:sz w:val="22"/>
          <w:szCs w:val="22"/>
        </w:rPr>
        <w:t>para apersonarse para la firma correspondiente</w:t>
      </w:r>
      <w:r w:rsidRPr="00CB3222">
        <w:rPr>
          <w:rFonts w:ascii="Tahoma" w:hAnsi="Tahoma" w:cs="Tahoma"/>
          <w:color w:val="002060"/>
          <w:sz w:val="22"/>
          <w:szCs w:val="22"/>
        </w:rPr>
        <w:t xml:space="preserve">; caso contrario será causal para dejar sin efecto la nota de adjudicación y ejecución de la Garantía de Seriedad de Propuesta, quedando impedido de participar en procesos de </w:t>
      </w:r>
      <w:r>
        <w:rPr>
          <w:rFonts w:ascii="Tahoma" w:hAnsi="Tahoma" w:cs="Tahoma"/>
          <w:color w:val="002060"/>
          <w:sz w:val="22"/>
          <w:szCs w:val="22"/>
        </w:rPr>
        <w:t>ENTEL</w:t>
      </w:r>
      <w:r w:rsidRPr="00CB3222">
        <w:rPr>
          <w:rFonts w:ascii="Tahoma" w:hAnsi="Tahoma" w:cs="Tahoma"/>
          <w:color w:val="002060"/>
          <w:sz w:val="22"/>
          <w:szCs w:val="22"/>
        </w:rPr>
        <w:t xml:space="preserve"> S.A. por 1 año.</w:t>
      </w:r>
    </w:p>
    <w:p w:rsidR="00597282" w:rsidRPr="004852C4" w:rsidRDefault="00597282" w:rsidP="00597282">
      <w:pPr>
        <w:ind w:left="1134"/>
        <w:jc w:val="both"/>
        <w:rPr>
          <w:rFonts w:ascii="Tahoma" w:hAnsi="Tahoma" w:cs="Tahoma"/>
          <w:color w:val="002060"/>
          <w:sz w:val="22"/>
          <w:szCs w:val="22"/>
        </w:rPr>
      </w:pPr>
    </w:p>
    <w:p w:rsidR="00597282" w:rsidRPr="004852C4" w:rsidRDefault="00597282" w:rsidP="00B801BE">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Documentos que debe Presentar el Proponente</w:t>
      </w:r>
    </w:p>
    <w:p w:rsidR="00597282" w:rsidRPr="004852C4" w:rsidRDefault="00597282" w:rsidP="00597282">
      <w:pPr>
        <w:ind w:left="567"/>
        <w:jc w:val="both"/>
        <w:rPr>
          <w:rFonts w:ascii="Tahoma" w:hAnsi="Tahoma" w:cs="Tahoma"/>
          <w:b/>
          <w:color w:val="002060"/>
          <w:sz w:val="22"/>
          <w:szCs w:val="22"/>
          <w:u w:val="single"/>
        </w:rPr>
      </w:pPr>
    </w:p>
    <w:p w:rsidR="00597282" w:rsidRPr="004852C4" w:rsidRDefault="00597282" w:rsidP="006945BA">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rsidR="00597282" w:rsidRPr="004852C4" w:rsidRDefault="00597282" w:rsidP="00B801BE">
      <w:pPr>
        <w:ind w:left="851"/>
        <w:jc w:val="both"/>
        <w:rPr>
          <w:rFonts w:ascii="Tahoma" w:hAnsi="Tahoma" w:cs="Tahoma"/>
          <w:color w:val="002060"/>
          <w:sz w:val="22"/>
          <w:szCs w:val="22"/>
        </w:rPr>
      </w:pPr>
      <w:r w:rsidRPr="004852C4">
        <w:rPr>
          <w:rFonts w:ascii="Tahoma" w:hAnsi="Tahoma" w:cs="Tahoma"/>
          <w:color w:val="002060"/>
          <w:sz w:val="22"/>
          <w:szCs w:val="22"/>
        </w:rPr>
        <w:t xml:space="preserve">La(s) empresa(s) adjudicada(s) debe(n) presentar la siguiente documentación para la elaboración del contrato: </w:t>
      </w:r>
    </w:p>
    <w:p w:rsidR="00597282" w:rsidRPr="004852C4" w:rsidRDefault="00597282" w:rsidP="00597282">
      <w:pPr>
        <w:ind w:left="1134" w:hanging="567"/>
        <w:jc w:val="both"/>
        <w:rPr>
          <w:rFonts w:ascii="Tahoma" w:hAnsi="Tahoma" w:cs="Tahoma"/>
          <w:color w:val="002060"/>
          <w:sz w:val="14"/>
          <w:szCs w:val="22"/>
        </w:rPr>
      </w:pPr>
    </w:p>
    <w:p w:rsidR="00597282" w:rsidRPr="004852C4" w:rsidRDefault="00597282" w:rsidP="006945BA">
      <w:pPr>
        <w:pStyle w:val="Prrafodelista"/>
        <w:numPr>
          <w:ilvl w:val="0"/>
          <w:numId w:val="20"/>
        </w:numPr>
        <w:tabs>
          <w:tab w:val="num" w:pos="1080"/>
        </w:tabs>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jc w:val="both"/>
        <w:rPr>
          <w:rFonts w:ascii="Tahoma" w:hAnsi="Tahoma" w:cs="Tahoma"/>
          <w:vanish/>
          <w:color w:val="002060"/>
          <w:sz w:val="22"/>
          <w:szCs w:val="22"/>
          <w:lang w:eastAsia="es-ES"/>
        </w:rPr>
      </w:pPr>
    </w:p>
    <w:p w:rsidR="00597282" w:rsidRPr="004852C4" w:rsidRDefault="00597282" w:rsidP="006945BA">
      <w:pPr>
        <w:pStyle w:val="Prrafodelista"/>
        <w:numPr>
          <w:ilvl w:val="0"/>
          <w:numId w:val="20"/>
        </w:numPr>
        <w:tabs>
          <w:tab w:val="num" w:pos="1080"/>
        </w:tabs>
        <w:jc w:val="both"/>
        <w:rPr>
          <w:rFonts w:ascii="Tahoma" w:hAnsi="Tahoma" w:cs="Tahoma"/>
          <w:vanish/>
          <w:color w:val="002060"/>
          <w:sz w:val="22"/>
          <w:szCs w:val="22"/>
          <w:lang w:eastAsia="es-ES"/>
        </w:rPr>
      </w:pPr>
    </w:p>
    <w:p w:rsidR="00597282" w:rsidRPr="004852C4" w:rsidRDefault="00597282" w:rsidP="006945BA">
      <w:pPr>
        <w:pStyle w:val="Prrafodelista"/>
        <w:numPr>
          <w:ilvl w:val="0"/>
          <w:numId w:val="1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naturales son:</w:t>
      </w:r>
    </w:p>
    <w:p w:rsidR="00597282" w:rsidRPr="004852C4" w:rsidRDefault="00597282" w:rsidP="00597282">
      <w:pPr>
        <w:pStyle w:val="Prrafodelista"/>
        <w:tabs>
          <w:tab w:val="left" w:pos="1701"/>
        </w:tabs>
        <w:ind w:left="1701"/>
        <w:jc w:val="both"/>
        <w:rPr>
          <w:rFonts w:ascii="Tahoma" w:hAnsi="Tahoma" w:cs="Tahoma"/>
          <w:color w:val="002060"/>
          <w:sz w:val="22"/>
          <w:szCs w:val="22"/>
        </w:rPr>
      </w:pPr>
    </w:p>
    <w:p w:rsidR="00597282" w:rsidRPr="004852C4" w:rsidRDefault="00597282" w:rsidP="006945BA">
      <w:pPr>
        <w:pStyle w:val="Prrafodelista"/>
        <w:numPr>
          <w:ilvl w:val="1"/>
          <w:numId w:val="13"/>
        </w:numPr>
        <w:tabs>
          <w:tab w:val="left" w:pos="2127"/>
        </w:tabs>
        <w:ind w:left="2268" w:hanging="708"/>
        <w:jc w:val="both"/>
        <w:rPr>
          <w:rFonts w:ascii="Tahoma" w:hAnsi="Tahoma" w:cs="Tahoma"/>
          <w:color w:val="002060"/>
          <w:sz w:val="22"/>
          <w:szCs w:val="22"/>
        </w:rPr>
      </w:pPr>
      <w:r w:rsidRPr="004852C4">
        <w:rPr>
          <w:rFonts w:ascii="Tahoma" w:hAnsi="Tahoma" w:cs="Tahoma"/>
          <w:color w:val="002060"/>
          <w:sz w:val="22"/>
          <w:szCs w:val="22"/>
        </w:rPr>
        <w:t>C</w:t>
      </w:r>
      <w:r>
        <w:rPr>
          <w:rFonts w:ascii="Tahoma" w:hAnsi="Tahoma" w:cs="Tahoma"/>
          <w:color w:val="002060"/>
          <w:sz w:val="22"/>
          <w:szCs w:val="22"/>
        </w:rPr>
        <w:t>é</w:t>
      </w:r>
      <w:r w:rsidRPr="004852C4">
        <w:rPr>
          <w:rFonts w:ascii="Tahoma" w:hAnsi="Tahoma" w:cs="Tahoma"/>
          <w:color w:val="002060"/>
          <w:sz w:val="22"/>
          <w:szCs w:val="22"/>
        </w:rPr>
        <w:t>dula de Identidad (fotocopia simple).</w:t>
      </w:r>
    </w:p>
    <w:p w:rsidR="00597282" w:rsidRDefault="00597282" w:rsidP="006945BA">
      <w:pPr>
        <w:pStyle w:val="Prrafodelista"/>
        <w:numPr>
          <w:ilvl w:val="1"/>
          <w:numId w:val="13"/>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 xml:space="preserve">Garantías requeridas de acuerdo a lo señalado en el punto 8 del presente TBC. </w:t>
      </w:r>
    </w:p>
    <w:p w:rsidR="00597282" w:rsidRPr="00CB3222" w:rsidRDefault="00597282" w:rsidP="006945BA">
      <w:pPr>
        <w:pStyle w:val="Prrafodelista"/>
        <w:numPr>
          <w:ilvl w:val="1"/>
          <w:numId w:val="13"/>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Certificado original de actualización de la matrícula de comercio emitido por FUNDEMPRESA vigente.</w:t>
      </w:r>
    </w:p>
    <w:p w:rsidR="00597282" w:rsidRPr="004852C4" w:rsidRDefault="00597282" w:rsidP="006945BA">
      <w:pPr>
        <w:numPr>
          <w:ilvl w:val="1"/>
          <w:numId w:val="13"/>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lastRenderedPageBreak/>
        <w:t>Certificación electrónica del Número de Identificación Tributaria (N.I.T.) vigente y actual.</w:t>
      </w:r>
    </w:p>
    <w:p w:rsidR="00597282" w:rsidRPr="004852C4" w:rsidRDefault="00597282" w:rsidP="00597282">
      <w:pPr>
        <w:pStyle w:val="Prrafodelista"/>
        <w:tabs>
          <w:tab w:val="left" w:pos="2268"/>
        </w:tabs>
        <w:ind w:left="2268"/>
        <w:jc w:val="both"/>
        <w:rPr>
          <w:rFonts w:ascii="Tahoma" w:hAnsi="Tahoma" w:cs="Tahoma"/>
          <w:color w:val="002060"/>
          <w:sz w:val="22"/>
          <w:szCs w:val="22"/>
        </w:rPr>
      </w:pPr>
    </w:p>
    <w:p w:rsidR="00597282" w:rsidRPr="004852C4" w:rsidRDefault="00597282" w:rsidP="00597282">
      <w:pPr>
        <w:pStyle w:val="Prrafodelista"/>
        <w:rPr>
          <w:rFonts w:ascii="Tahoma" w:hAnsi="Tahoma" w:cs="Tahoma"/>
          <w:color w:val="002060"/>
          <w:sz w:val="14"/>
          <w:szCs w:val="22"/>
          <w:lang w:val="es-BO"/>
        </w:rPr>
      </w:pPr>
    </w:p>
    <w:p w:rsidR="00597282" w:rsidRPr="004852C4" w:rsidRDefault="00597282" w:rsidP="006945BA">
      <w:pPr>
        <w:pStyle w:val="Prrafodelista"/>
        <w:numPr>
          <w:ilvl w:val="0"/>
          <w:numId w:val="1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jurídicas son:</w:t>
      </w:r>
    </w:p>
    <w:p w:rsidR="00597282" w:rsidRPr="004852C4" w:rsidRDefault="00597282" w:rsidP="00597282">
      <w:pPr>
        <w:pStyle w:val="Prrafodelista"/>
        <w:tabs>
          <w:tab w:val="left" w:pos="1701"/>
        </w:tabs>
        <w:ind w:left="1701"/>
        <w:jc w:val="both"/>
        <w:rPr>
          <w:rFonts w:ascii="Tahoma" w:hAnsi="Tahoma" w:cs="Tahoma"/>
          <w:color w:val="002060"/>
          <w:sz w:val="22"/>
          <w:szCs w:val="22"/>
        </w:rPr>
      </w:pPr>
    </w:p>
    <w:p w:rsidR="00597282" w:rsidRPr="004852C4" w:rsidRDefault="00597282" w:rsidP="006945BA">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 la escritura de Constitución de la Sociedad o firma comercial y con el resellado de inscripción ante </w:t>
      </w:r>
      <w:proofErr w:type="spellStart"/>
      <w:r w:rsidRPr="004852C4">
        <w:rPr>
          <w:rFonts w:ascii="Tahoma" w:hAnsi="Tahoma" w:cs="Tahoma"/>
          <w:color w:val="002060"/>
          <w:sz w:val="22"/>
          <w:szCs w:val="22"/>
        </w:rPr>
        <w:t>Fundempresa</w:t>
      </w:r>
      <w:proofErr w:type="spellEnd"/>
      <w:r w:rsidRPr="004852C4">
        <w:rPr>
          <w:rFonts w:ascii="Tahoma" w:hAnsi="Tahoma" w:cs="Tahoma"/>
          <w:color w:val="002060"/>
          <w:sz w:val="22"/>
          <w:szCs w:val="22"/>
        </w:rPr>
        <w:t xml:space="preserve"> (si corresponde). </w:t>
      </w:r>
    </w:p>
    <w:p w:rsidR="00597282" w:rsidRPr="004852C4" w:rsidRDefault="00597282" w:rsidP="006945BA">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del Testimonio de Poder del Representante Legal debidamente inscrito ante </w:t>
      </w:r>
      <w:proofErr w:type="spellStart"/>
      <w:r w:rsidRPr="004852C4">
        <w:rPr>
          <w:rFonts w:ascii="Tahoma" w:hAnsi="Tahoma" w:cs="Tahoma"/>
          <w:color w:val="002060"/>
          <w:sz w:val="22"/>
          <w:szCs w:val="22"/>
        </w:rPr>
        <w:t>Fundempresa</w:t>
      </w:r>
      <w:proofErr w:type="spellEnd"/>
      <w:r w:rsidRPr="004852C4">
        <w:rPr>
          <w:rFonts w:ascii="Tahoma" w:hAnsi="Tahoma" w:cs="Tahoma"/>
          <w:color w:val="002060"/>
          <w:sz w:val="22"/>
          <w:szCs w:val="22"/>
        </w:rPr>
        <w:t xml:space="preserve"> (si corresponde).</w:t>
      </w:r>
    </w:p>
    <w:p w:rsidR="00597282" w:rsidRPr="004852C4" w:rsidRDefault="00597282" w:rsidP="006945BA">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Certificado original de actualización de la matrícula de comercio emitido por FUNDEMPRESA vigente.</w:t>
      </w:r>
    </w:p>
    <w:p w:rsidR="00597282" w:rsidRDefault="00597282" w:rsidP="006945BA">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Certificación electrónica del Número de Identificación Tributaria (N.I.T.) vigente y actual</w:t>
      </w:r>
    </w:p>
    <w:p w:rsidR="00597282" w:rsidRPr="004852C4" w:rsidRDefault="00597282" w:rsidP="006945BA">
      <w:pPr>
        <w:numPr>
          <w:ilvl w:val="0"/>
          <w:numId w:val="22"/>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rsidR="00597282" w:rsidRPr="004852C4" w:rsidRDefault="00597282" w:rsidP="006945BA">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Garantías requeridas de acuerdo a lo señalado en el punto 8 del presente TBC. </w:t>
      </w:r>
    </w:p>
    <w:p w:rsidR="00597282" w:rsidRPr="004852C4" w:rsidRDefault="00597282" w:rsidP="00597282">
      <w:pPr>
        <w:pStyle w:val="Prrafodelista"/>
        <w:ind w:left="794"/>
        <w:jc w:val="both"/>
        <w:rPr>
          <w:rFonts w:ascii="Verdana" w:hAnsi="Verdana" w:cs="Arial"/>
          <w:color w:val="002060"/>
          <w:sz w:val="14"/>
          <w:szCs w:val="18"/>
        </w:rPr>
      </w:pPr>
    </w:p>
    <w:p w:rsidR="00597282" w:rsidRPr="004852C4" w:rsidRDefault="00597282" w:rsidP="006945BA">
      <w:pPr>
        <w:pStyle w:val="Prrafodelista"/>
        <w:numPr>
          <w:ilvl w:val="1"/>
          <w:numId w:val="21"/>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En el caso de Asociaciones Accidentales, los documentos deberán presentarse diferenciando los que corresponden a la asociación y los que corresponden a cada asociado.</w:t>
      </w:r>
    </w:p>
    <w:p w:rsidR="00597282" w:rsidRPr="004852C4" w:rsidRDefault="00597282" w:rsidP="00597282">
      <w:pPr>
        <w:ind w:left="567"/>
        <w:jc w:val="both"/>
        <w:rPr>
          <w:rFonts w:ascii="Tahoma" w:hAnsi="Tahoma" w:cs="Tahoma"/>
          <w:color w:val="002060"/>
          <w:sz w:val="14"/>
          <w:szCs w:val="22"/>
        </w:rPr>
      </w:pPr>
    </w:p>
    <w:p w:rsidR="00597282" w:rsidRPr="004852C4" w:rsidRDefault="00597282" w:rsidP="006945BA">
      <w:pPr>
        <w:pStyle w:val="Prrafodelista"/>
        <w:numPr>
          <w:ilvl w:val="1"/>
          <w:numId w:val="23"/>
        </w:numPr>
        <w:ind w:left="2127" w:hanging="426"/>
        <w:jc w:val="both"/>
        <w:rPr>
          <w:rFonts w:ascii="Tahoma" w:hAnsi="Tahoma" w:cs="Tahoma"/>
          <w:color w:val="002060"/>
          <w:sz w:val="22"/>
          <w:szCs w:val="22"/>
        </w:rPr>
      </w:pPr>
      <w:r w:rsidRPr="004852C4">
        <w:rPr>
          <w:rFonts w:ascii="Tahoma" w:hAnsi="Tahoma" w:cs="Tahoma"/>
          <w:color w:val="002060"/>
          <w:sz w:val="22"/>
          <w:szCs w:val="22"/>
        </w:rPr>
        <w:t>Documentación conjunta: Debe ser firmada por el Representante Legal de la Asociación Accidental, y es la siguiente:</w:t>
      </w:r>
    </w:p>
    <w:p w:rsidR="00597282" w:rsidRPr="004852C4" w:rsidRDefault="00597282" w:rsidP="00597282">
      <w:pPr>
        <w:pStyle w:val="Prrafodelista"/>
        <w:ind w:left="2552"/>
        <w:jc w:val="both"/>
        <w:outlineLvl w:val="0"/>
        <w:rPr>
          <w:rFonts w:ascii="Tahoma" w:hAnsi="Tahoma" w:cs="Tahoma"/>
          <w:color w:val="002060"/>
          <w:sz w:val="18"/>
          <w:szCs w:val="22"/>
          <w:lang w:val="es-BO"/>
        </w:rPr>
      </w:pPr>
    </w:p>
    <w:p w:rsidR="00597282" w:rsidRPr="004852C4" w:rsidRDefault="00597282" w:rsidP="00597282">
      <w:pPr>
        <w:pStyle w:val="Prrafodelista"/>
        <w:ind w:left="2552"/>
        <w:jc w:val="both"/>
        <w:outlineLvl w:val="0"/>
        <w:rPr>
          <w:rFonts w:ascii="Tahoma" w:hAnsi="Tahoma" w:cs="Tahoma"/>
          <w:color w:val="002060"/>
          <w:sz w:val="18"/>
          <w:szCs w:val="22"/>
          <w:lang w:val="es-BO"/>
        </w:rPr>
      </w:pPr>
    </w:p>
    <w:p w:rsidR="00597282" w:rsidRPr="004852C4" w:rsidRDefault="00597282" w:rsidP="006945BA">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597282" w:rsidRPr="004852C4" w:rsidRDefault="00597282" w:rsidP="006945BA">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Poder del Representante Legal de la Asociación Accidental, en fotocopia simple, con facultades expresas para presentar propuestas, negociar y suscribir contratos.</w:t>
      </w:r>
    </w:p>
    <w:p w:rsidR="00597282" w:rsidRPr="004852C4" w:rsidRDefault="00597282" w:rsidP="006945BA">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Propuesta en base al TBC señalado en el presente documento.</w:t>
      </w:r>
    </w:p>
    <w:p w:rsidR="00597282" w:rsidRPr="004852C4" w:rsidRDefault="00597282" w:rsidP="006945BA">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Garantías requeridas de acuerdo a lo señalado en el punto 8 del presente TBC.</w:t>
      </w:r>
    </w:p>
    <w:p w:rsidR="00597282" w:rsidRPr="004852C4" w:rsidRDefault="00597282" w:rsidP="00597282">
      <w:pPr>
        <w:ind w:left="1080"/>
        <w:jc w:val="both"/>
        <w:rPr>
          <w:rFonts w:ascii="Tahoma" w:hAnsi="Tahoma" w:cs="Tahoma"/>
          <w:color w:val="002060"/>
          <w:sz w:val="14"/>
          <w:szCs w:val="22"/>
        </w:rPr>
      </w:pPr>
    </w:p>
    <w:p w:rsidR="00597282" w:rsidRPr="004852C4" w:rsidRDefault="00597282" w:rsidP="006945BA">
      <w:pPr>
        <w:pStyle w:val="Prrafodelista"/>
        <w:numPr>
          <w:ilvl w:val="1"/>
          <w:numId w:val="23"/>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Documentación independiente: Debe presentarse la siguiente documentación, firmada por el Representante Legal de cada asociado y no por el Representante Legal de la Asociación:</w:t>
      </w:r>
    </w:p>
    <w:p w:rsidR="00597282" w:rsidRPr="004852C4" w:rsidRDefault="00597282" w:rsidP="00597282">
      <w:pPr>
        <w:pStyle w:val="Prrafodelista"/>
        <w:ind w:left="2552"/>
        <w:jc w:val="both"/>
        <w:outlineLvl w:val="0"/>
        <w:rPr>
          <w:rFonts w:ascii="Tahoma" w:hAnsi="Tahoma" w:cs="Tahoma"/>
          <w:color w:val="002060"/>
          <w:sz w:val="18"/>
          <w:szCs w:val="22"/>
          <w:lang w:val="es-BO"/>
        </w:rPr>
      </w:pPr>
    </w:p>
    <w:p w:rsidR="00597282" w:rsidRPr="004852C4" w:rsidRDefault="00597282" w:rsidP="006945BA">
      <w:pPr>
        <w:pStyle w:val="Prrafodelista"/>
        <w:numPr>
          <w:ilvl w:val="0"/>
          <w:numId w:val="19"/>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 xml:space="preserve">Poder del Representante Legal, en fotocopia simple. </w:t>
      </w:r>
    </w:p>
    <w:p w:rsidR="00597282" w:rsidRDefault="00597282" w:rsidP="00597282">
      <w:pPr>
        <w:jc w:val="both"/>
        <w:rPr>
          <w:rFonts w:ascii="Tahoma" w:hAnsi="Tahoma" w:cs="Tahoma"/>
          <w:color w:val="002060"/>
          <w:sz w:val="22"/>
          <w:szCs w:val="22"/>
          <w:lang w:val="es-BO"/>
        </w:rPr>
      </w:pPr>
    </w:p>
    <w:p w:rsidR="00597282" w:rsidRPr="001C3CF3" w:rsidRDefault="00597282" w:rsidP="00597282">
      <w:pPr>
        <w:jc w:val="both"/>
        <w:rPr>
          <w:rFonts w:ascii="Tahoma" w:hAnsi="Tahoma" w:cs="Tahoma"/>
          <w:color w:val="002060"/>
          <w:sz w:val="22"/>
          <w:szCs w:val="22"/>
          <w:lang w:val="es-BO"/>
        </w:rPr>
      </w:pPr>
      <w:r w:rsidRPr="00BF273D">
        <w:rPr>
          <w:rFonts w:ascii="Tahoma" w:hAnsi="Tahoma" w:cs="Tahoma"/>
          <w:color w:val="002060"/>
          <w:sz w:val="22"/>
          <w:szCs w:val="22"/>
          <w:lang w:val="es-BO"/>
        </w:rPr>
        <w:t xml:space="preserve">Las empresas extranjeras que resulten adjudicadas deberán presentar la documentación legal para la elaboración del contrato, debidamente traducida al español y legalizada ante las </w:t>
      </w:r>
      <w:r w:rsidR="003242C8" w:rsidRPr="00BF273D">
        <w:rPr>
          <w:rFonts w:ascii="Tahoma" w:hAnsi="Tahoma" w:cs="Tahoma"/>
          <w:color w:val="002060"/>
          <w:sz w:val="22"/>
          <w:szCs w:val="22"/>
          <w:lang w:val="es-BO"/>
        </w:rPr>
        <w:t>instancias</w:t>
      </w:r>
      <w:r w:rsidRPr="00BF273D">
        <w:rPr>
          <w:rFonts w:ascii="Tahoma" w:hAnsi="Tahoma" w:cs="Tahoma"/>
          <w:color w:val="002060"/>
          <w:sz w:val="22"/>
          <w:szCs w:val="22"/>
          <w:lang w:val="es-BO"/>
        </w:rPr>
        <w:t xml:space="preserve"> competentes </w:t>
      </w:r>
      <w:r w:rsidR="003242C8" w:rsidRPr="00BF273D">
        <w:rPr>
          <w:rFonts w:ascii="Tahoma" w:hAnsi="Tahoma" w:cs="Tahoma"/>
          <w:color w:val="002060"/>
          <w:sz w:val="22"/>
          <w:szCs w:val="22"/>
          <w:lang w:val="es-BO"/>
        </w:rPr>
        <w:t>de</w:t>
      </w:r>
      <w:r w:rsidRPr="00BF273D">
        <w:rPr>
          <w:rFonts w:ascii="Tahoma" w:hAnsi="Tahoma" w:cs="Tahoma"/>
          <w:color w:val="002060"/>
          <w:sz w:val="22"/>
          <w:szCs w:val="22"/>
          <w:lang w:val="es-BO"/>
        </w:rPr>
        <w:t xml:space="preserve"> su país </w:t>
      </w:r>
      <w:r w:rsidR="003242C8" w:rsidRPr="00BF273D">
        <w:rPr>
          <w:rFonts w:ascii="Tahoma" w:hAnsi="Tahoma" w:cs="Tahoma"/>
          <w:color w:val="002060"/>
          <w:sz w:val="22"/>
          <w:szCs w:val="22"/>
          <w:lang w:val="es-BO"/>
        </w:rPr>
        <w:t>en el Consulado o Embajada Boliviana más próximo a su residencia</w:t>
      </w:r>
      <w:r w:rsidR="00BF273D">
        <w:rPr>
          <w:rFonts w:ascii="Tahoma" w:hAnsi="Tahoma" w:cs="Tahoma"/>
          <w:color w:val="002060"/>
          <w:sz w:val="22"/>
          <w:szCs w:val="22"/>
          <w:lang w:val="es-BO"/>
        </w:rPr>
        <w:t>,</w:t>
      </w:r>
      <w:r w:rsidR="003242C8" w:rsidRPr="00BF273D">
        <w:rPr>
          <w:rFonts w:ascii="Tahoma" w:hAnsi="Tahoma" w:cs="Tahoma"/>
          <w:color w:val="002060"/>
          <w:sz w:val="22"/>
          <w:szCs w:val="22"/>
          <w:lang w:val="es-BO"/>
        </w:rPr>
        <w:t xml:space="preserve"> o ante el Ministerio de Relaciones Exteriores del Estado Plurinacional de</w:t>
      </w:r>
      <w:r w:rsidRPr="00BF273D">
        <w:rPr>
          <w:rFonts w:ascii="Tahoma" w:hAnsi="Tahoma" w:cs="Tahoma"/>
          <w:color w:val="002060"/>
          <w:sz w:val="22"/>
          <w:szCs w:val="22"/>
          <w:lang w:val="es-BO"/>
        </w:rPr>
        <w:t xml:space="preserve"> Bolivia.</w:t>
      </w:r>
    </w:p>
    <w:p w:rsidR="00597282" w:rsidRPr="004852C4" w:rsidRDefault="00597282" w:rsidP="005D77D3">
      <w:pPr>
        <w:pStyle w:val="Prrafodelista"/>
        <w:numPr>
          <w:ilvl w:val="0"/>
          <w:numId w:val="35"/>
        </w:numPr>
        <w:jc w:val="both"/>
        <w:rPr>
          <w:rFonts w:ascii="Tahoma" w:hAnsi="Tahoma" w:cs="Tahoma"/>
          <w:b/>
          <w:color w:val="002060"/>
          <w:sz w:val="22"/>
          <w:szCs w:val="22"/>
          <w:u w:val="single"/>
        </w:rPr>
      </w:pPr>
      <w:bookmarkStart w:id="14" w:name="_Toc316503611"/>
      <w:r w:rsidRPr="004852C4">
        <w:rPr>
          <w:rFonts w:ascii="Tahoma" w:hAnsi="Tahoma" w:cs="Tahoma"/>
          <w:b/>
          <w:color w:val="002060"/>
          <w:sz w:val="22"/>
          <w:szCs w:val="22"/>
          <w:u w:val="single"/>
        </w:rPr>
        <w:lastRenderedPageBreak/>
        <w:t>Forma de Pago</w:t>
      </w:r>
      <w:bookmarkEnd w:id="14"/>
    </w:p>
    <w:p w:rsidR="00597282" w:rsidRPr="004852C4" w:rsidRDefault="00597282" w:rsidP="00597282">
      <w:pPr>
        <w:ind w:left="567"/>
        <w:jc w:val="both"/>
        <w:rPr>
          <w:rFonts w:ascii="Tahoma" w:hAnsi="Tahoma" w:cs="Tahoma"/>
          <w:b/>
          <w:color w:val="002060"/>
          <w:sz w:val="22"/>
          <w:szCs w:val="22"/>
          <w:u w:val="single"/>
        </w:rPr>
      </w:pPr>
    </w:p>
    <w:p w:rsidR="00597282" w:rsidRPr="004852C4" w:rsidRDefault="00597282" w:rsidP="00597282">
      <w:pPr>
        <w:ind w:firstLine="283"/>
        <w:rPr>
          <w:rFonts w:ascii="Tahoma" w:hAnsi="Tahoma" w:cs="Tahoma"/>
          <w:color w:val="002060"/>
          <w:sz w:val="22"/>
          <w:szCs w:val="22"/>
          <w:lang w:val="es-BO"/>
        </w:rPr>
      </w:pPr>
      <w:r>
        <w:rPr>
          <w:rFonts w:ascii="Tahoma" w:hAnsi="Tahoma" w:cs="Tahoma"/>
          <w:color w:val="002060"/>
          <w:sz w:val="22"/>
          <w:szCs w:val="22"/>
          <w:lang w:val="es-BO"/>
        </w:rPr>
        <w:t>El</w:t>
      </w:r>
      <w:r w:rsidRPr="004852C4">
        <w:rPr>
          <w:rFonts w:ascii="Tahoma" w:hAnsi="Tahoma" w:cs="Tahoma"/>
          <w:color w:val="002060"/>
          <w:sz w:val="22"/>
          <w:szCs w:val="22"/>
          <w:lang w:val="es-BO"/>
        </w:rPr>
        <w:t xml:space="preserve"> pago será realizad</w:t>
      </w:r>
      <w:r>
        <w:rPr>
          <w:rFonts w:ascii="Tahoma" w:hAnsi="Tahoma" w:cs="Tahoma"/>
          <w:color w:val="002060"/>
          <w:sz w:val="22"/>
          <w:szCs w:val="22"/>
          <w:lang w:val="es-BO"/>
        </w:rPr>
        <w:t>o</w:t>
      </w:r>
      <w:r w:rsidRPr="004852C4">
        <w:rPr>
          <w:rFonts w:ascii="Tahoma" w:hAnsi="Tahoma" w:cs="Tahoma"/>
          <w:color w:val="002060"/>
          <w:sz w:val="22"/>
          <w:szCs w:val="22"/>
          <w:lang w:val="es-BO"/>
        </w:rPr>
        <w:t xml:space="preserve"> de la siguiente manera:</w:t>
      </w:r>
    </w:p>
    <w:p w:rsidR="00597282" w:rsidRPr="004852C4" w:rsidRDefault="00597282" w:rsidP="00597282">
      <w:pPr>
        <w:ind w:left="708" w:firstLine="426"/>
        <w:rPr>
          <w:rFonts w:ascii="Tahoma" w:hAnsi="Tahoma" w:cs="Tahoma"/>
          <w:color w:val="002060"/>
          <w:sz w:val="22"/>
          <w:szCs w:val="22"/>
          <w:lang w:val="es-BO"/>
        </w:rPr>
      </w:pPr>
    </w:p>
    <w:p w:rsidR="00597282" w:rsidRPr="00CB3222" w:rsidRDefault="00597282" w:rsidP="00597282">
      <w:pPr>
        <w:pStyle w:val="Continuarlista"/>
        <w:spacing w:after="0"/>
        <w:rPr>
          <w:rFonts w:ascii="Tahoma" w:hAnsi="Tahoma" w:cs="Tahoma"/>
          <w:color w:val="002060"/>
          <w:sz w:val="22"/>
          <w:szCs w:val="22"/>
        </w:rPr>
      </w:pPr>
      <w:r w:rsidRPr="00CB3222">
        <w:rPr>
          <w:rFonts w:ascii="Tahoma" w:hAnsi="Tahoma" w:cs="Tahoma"/>
          <w:color w:val="002060"/>
          <w:sz w:val="22"/>
          <w:szCs w:val="22"/>
        </w:rPr>
        <w:t xml:space="preserve">100% contra aceptación de la totalidad del requerimiento, </w:t>
      </w:r>
      <w:r w:rsidR="00831104">
        <w:rPr>
          <w:rFonts w:ascii="Tahoma" w:hAnsi="Tahoma" w:cs="Tahoma"/>
          <w:color w:val="002060"/>
          <w:sz w:val="22"/>
          <w:szCs w:val="22"/>
        </w:rPr>
        <w:t xml:space="preserve">una vez verificado </w:t>
      </w:r>
      <w:r w:rsidR="00886BEA">
        <w:rPr>
          <w:rFonts w:ascii="Tahoma" w:hAnsi="Tahoma" w:cs="Tahoma"/>
          <w:color w:val="002060"/>
          <w:sz w:val="22"/>
          <w:szCs w:val="22"/>
        </w:rPr>
        <w:t xml:space="preserve">y aprobado </w:t>
      </w:r>
      <w:r w:rsidR="00831104">
        <w:rPr>
          <w:rFonts w:ascii="Tahoma" w:hAnsi="Tahoma" w:cs="Tahoma"/>
          <w:color w:val="002060"/>
          <w:sz w:val="22"/>
          <w:szCs w:val="22"/>
        </w:rPr>
        <w:t xml:space="preserve">de acuerdo al protocolo de ATP </w:t>
      </w:r>
      <w:r w:rsidRPr="00CB3222">
        <w:rPr>
          <w:rFonts w:ascii="Tahoma" w:hAnsi="Tahoma" w:cs="Tahoma"/>
          <w:color w:val="002060"/>
          <w:sz w:val="22"/>
          <w:szCs w:val="22"/>
        </w:rPr>
        <w:t xml:space="preserve">en almacenes del proveedor, en el plazo descrito en este documento; previa emisión de los certificados de Control de Calidad y de Aceptación Provisional por parte de </w:t>
      </w:r>
      <w:r>
        <w:rPr>
          <w:rFonts w:ascii="Tahoma" w:hAnsi="Tahoma" w:cs="Tahoma"/>
          <w:color w:val="002060"/>
          <w:sz w:val="22"/>
          <w:szCs w:val="22"/>
        </w:rPr>
        <w:t>ENTEL</w:t>
      </w:r>
      <w:r w:rsidRPr="00CB3222">
        <w:rPr>
          <w:rFonts w:ascii="Tahoma" w:hAnsi="Tahoma" w:cs="Tahoma"/>
          <w:color w:val="002060"/>
          <w:sz w:val="22"/>
          <w:szCs w:val="22"/>
        </w:rPr>
        <w:t xml:space="preserve"> S.A. y presentación de factura por el proveedor.</w:t>
      </w:r>
    </w:p>
    <w:p w:rsidR="00597282" w:rsidRDefault="00597282" w:rsidP="00597282">
      <w:pPr>
        <w:pStyle w:val="Continuarlista"/>
        <w:spacing w:after="0"/>
        <w:ind w:left="851"/>
        <w:rPr>
          <w:rFonts w:ascii="Tahoma" w:hAnsi="Tahoma" w:cs="Tahoma"/>
          <w:color w:val="1F497D"/>
          <w:sz w:val="22"/>
          <w:szCs w:val="22"/>
        </w:rPr>
      </w:pPr>
    </w:p>
    <w:p w:rsidR="00597282" w:rsidRPr="00FB22A7" w:rsidRDefault="00597282" w:rsidP="00597282">
      <w:pPr>
        <w:pStyle w:val="Continuarlista"/>
        <w:spacing w:after="0"/>
        <w:rPr>
          <w:rFonts w:ascii="Tahoma" w:hAnsi="Tahoma" w:cs="Tahoma"/>
          <w:color w:val="1F497D"/>
          <w:sz w:val="22"/>
          <w:szCs w:val="22"/>
        </w:rPr>
      </w:pPr>
      <w:r w:rsidRPr="00FB22A7">
        <w:rPr>
          <w:rFonts w:ascii="Tahoma" w:hAnsi="Tahoma" w:cs="Tahoma"/>
          <w:b/>
          <w:color w:val="002060"/>
          <w:sz w:val="22"/>
          <w:szCs w:val="22"/>
        </w:rPr>
        <w:t xml:space="preserve">NOTA: </w:t>
      </w:r>
      <w:r w:rsidRPr="00FB22A7">
        <w:rPr>
          <w:rFonts w:ascii="Tahoma" w:hAnsi="Tahoma" w:cs="Tahoma"/>
          <w:color w:val="002060"/>
          <w:sz w:val="22"/>
          <w:szCs w:val="22"/>
        </w:rPr>
        <w:t>Para el presente proceso de contratación no aplican pagos adelantados por concepto de anticipos.</w:t>
      </w:r>
    </w:p>
    <w:p w:rsidR="00597282" w:rsidRDefault="00597282" w:rsidP="00597282">
      <w:pPr>
        <w:ind w:left="1134"/>
        <w:jc w:val="both"/>
        <w:rPr>
          <w:rFonts w:ascii="Tahoma" w:hAnsi="Tahoma" w:cs="Tahoma"/>
          <w:color w:val="002060"/>
          <w:sz w:val="22"/>
          <w:szCs w:val="22"/>
        </w:rPr>
      </w:pPr>
    </w:p>
    <w:p w:rsidR="00597282" w:rsidRPr="004852C4" w:rsidRDefault="00597282" w:rsidP="005D77D3">
      <w:pPr>
        <w:pStyle w:val="Prrafodelista"/>
        <w:numPr>
          <w:ilvl w:val="0"/>
          <w:numId w:val="35"/>
        </w:numPr>
        <w:jc w:val="both"/>
        <w:rPr>
          <w:rFonts w:ascii="Tahoma" w:hAnsi="Tahoma" w:cs="Tahoma"/>
          <w:b/>
          <w:color w:val="002060"/>
          <w:sz w:val="22"/>
          <w:szCs w:val="22"/>
          <w:u w:val="single"/>
        </w:rPr>
      </w:pPr>
      <w:r>
        <w:rPr>
          <w:rFonts w:ascii="Tahoma" w:hAnsi="Tahoma" w:cs="Tahoma"/>
          <w:b/>
          <w:color w:val="002060"/>
          <w:sz w:val="22"/>
          <w:szCs w:val="22"/>
          <w:u w:val="single"/>
        </w:rPr>
        <w:t>Multa</w:t>
      </w:r>
      <w:r w:rsidRPr="004852C4">
        <w:rPr>
          <w:rFonts w:ascii="Tahoma" w:hAnsi="Tahoma" w:cs="Tahoma"/>
          <w:b/>
          <w:color w:val="002060"/>
          <w:sz w:val="22"/>
          <w:szCs w:val="22"/>
          <w:u w:val="single"/>
        </w:rPr>
        <w:t>s.</w:t>
      </w:r>
    </w:p>
    <w:p w:rsidR="00597282" w:rsidRPr="004852C4" w:rsidRDefault="00597282" w:rsidP="00597282">
      <w:pPr>
        <w:pStyle w:val="Prrafodelista"/>
        <w:ind w:left="1276"/>
        <w:jc w:val="both"/>
        <w:rPr>
          <w:rFonts w:ascii="Tahoma" w:hAnsi="Tahoma" w:cs="Tahoma"/>
          <w:b/>
          <w:color w:val="002060"/>
          <w:sz w:val="22"/>
          <w:szCs w:val="22"/>
          <w:u w:val="single"/>
        </w:rPr>
      </w:pPr>
    </w:p>
    <w:p w:rsidR="00597282" w:rsidRPr="001C3CF3" w:rsidRDefault="00597282" w:rsidP="00597282">
      <w:pPr>
        <w:pStyle w:val="TITULOS"/>
        <w:spacing w:after="0"/>
        <w:ind w:left="284" w:firstLine="0"/>
        <w:jc w:val="both"/>
        <w:rPr>
          <w:rFonts w:ascii="Tahoma" w:hAnsi="Tahoma" w:cs="Tahoma"/>
          <w:b w:val="0"/>
          <w:bCs w:val="0"/>
          <w:color w:val="002060"/>
          <w:sz w:val="22"/>
          <w:szCs w:val="22"/>
        </w:rPr>
      </w:pPr>
      <w:r w:rsidRPr="001C3CF3">
        <w:rPr>
          <w:rFonts w:ascii="Tahoma" w:hAnsi="Tahoma" w:cs="Tahoma"/>
          <w:b w:val="0"/>
          <w:bCs w:val="0"/>
          <w:color w:val="002060"/>
          <w:sz w:val="22"/>
          <w:szCs w:val="22"/>
        </w:rPr>
        <w:t xml:space="preserve">El oferente adjudicado se responsabilizará por los daños económicos ocasionados a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por incumplimiento a los plazos de entrega establecidos, debidamente constatados entre partes.</w:t>
      </w:r>
    </w:p>
    <w:p w:rsidR="00597282" w:rsidRPr="001C3CF3" w:rsidRDefault="00597282" w:rsidP="00597282">
      <w:pPr>
        <w:pStyle w:val="TITULOS"/>
        <w:spacing w:after="0"/>
        <w:ind w:left="284" w:firstLine="0"/>
        <w:jc w:val="both"/>
        <w:rPr>
          <w:rFonts w:ascii="Tahoma" w:hAnsi="Tahoma" w:cs="Tahoma"/>
          <w:b w:val="0"/>
          <w:bCs w:val="0"/>
          <w:color w:val="002060"/>
          <w:sz w:val="22"/>
          <w:szCs w:val="22"/>
        </w:rPr>
      </w:pPr>
    </w:p>
    <w:p w:rsidR="00597282" w:rsidRPr="001C3CF3" w:rsidRDefault="00597282" w:rsidP="00597282">
      <w:pPr>
        <w:pStyle w:val="TITULOS"/>
        <w:spacing w:after="0"/>
        <w:ind w:left="284" w:firstLine="0"/>
        <w:jc w:val="both"/>
        <w:rPr>
          <w:rFonts w:ascii="Tahoma" w:hAnsi="Tahoma" w:cs="Tahoma"/>
          <w:b w:val="0"/>
          <w:bCs w:val="0"/>
          <w:color w:val="002060"/>
          <w:sz w:val="22"/>
          <w:szCs w:val="22"/>
        </w:rPr>
      </w:pPr>
      <w:r w:rsidRPr="001C3CF3">
        <w:rPr>
          <w:rFonts w:ascii="Tahoma" w:hAnsi="Tahoma" w:cs="Tahoma"/>
          <w:b w:val="0"/>
          <w:bCs w:val="0"/>
          <w:color w:val="002060"/>
          <w:sz w:val="22"/>
          <w:szCs w:val="22"/>
        </w:rPr>
        <w:t xml:space="preserve">Si existiesen atrasos o incumplimiento en los plazos establecidos para la entrega de los bienes de alguno de los lotes comprometidos en la asignación, o parte de él, el Proveedor cancelará a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una multa por cada día calendario de retraso equivalente a 0.5 % (cero punto cinco por ciento) del monto de la entrega parcial. Asimismo,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descontará la multa del pago en curso. La suma de las multas no podrá exceder en ningún caso el 20% (veinte por ciento) del monto total de la adjudicación, debiendo iniciar el proceso de resolución del mismo.</w:t>
      </w:r>
    </w:p>
    <w:p w:rsidR="00597282" w:rsidRDefault="00597282"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AB179D" w:rsidRDefault="00AB179D" w:rsidP="00301496">
      <w:pPr>
        <w:spacing w:before="120"/>
        <w:jc w:val="center"/>
        <w:rPr>
          <w:rFonts w:ascii="Tahoma" w:hAnsi="Tahoma" w:cs="Tahoma"/>
          <w:b/>
          <w:color w:val="004990"/>
          <w:sz w:val="28"/>
          <w:szCs w:val="28"/>
          <w:lang w:val="es-BO"/>
        </w:rPr>
      </w:pPr>
    </w:p>
    <w:p w:rsidR="00AB179D" w:rsidRDefault="00AB179D" w:rsidP="00301496">
      <w:pPr>
        <w:spacing w:before="120"/>
        <w:jc w:val="center"/>
        <w:rPr>
          <w:rFonts w:ascii="Tahoma" w:hAnsi="Tahoma" w:cs="Tahoma"/>
          <w:b/>
          <w:color w:val="004990"/>
          <w:sz w:val="28"/>
          <w:szCs w:val="28"/>
          <w:lang w:val="es-BO"/>
        </w:rPr>
      </w:pPr>
    </w:p>
    <w:p w:rsidR="007A3674" w:rsidRDefault="007A3674" w:rsidP="00301496">
      <w:pPr>
        <w:spacing w:before="120"/>
        <w:jc w:val="center"/>
        <w:rPr>
          <w:rFonts w:ascii="Tahoma" w:hAnsi="Tahoma" w:cs="Tahoma"/>
          <w:b/>
          <w:color w:val="004990"/>
          <w:sz w:val="28"/>
          <w:szCs w:val="28"/>
        </w:rPr>
      </w:pPr>
      <w:r w:rsidRPr="00BE3BC8">
        <w:rPr>
          <w:rFonts w:ascii="Tahoma" w:hAnsi="Tahoma" w:cs="Tahoma"/>
          <w:b/>
          <w:color w:val="004990"/>
          <w:sz w:val="28"/>
          <w:szCs w:val="28"/>
        </w:rPr>
        <w:lastRenderedPageBreak/>
        <w:t>PARTE II</w:t>
      </w:r>
      <w:bookmarkEnd w:id="0"/>
      <w:bookmarkEnd w:id="1"/>
    </w:p>
    <w:p w:rsidR="007A3674" w:rsidRPr="00886497" w:rsidRDefault="007A3674" w:rsidP="007A3674">
      <w:pPr>
        <w:rPr>
          <w:lang w:val="es-MX"/>
        </w:rPr>
      </w:pPr>
    </w:p>
    <w:p w:rsidR="007A3674" w:rsidRDefault="007A3674" w:rsidP="007A367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7A3674" w:rsidRDefault="007A3674" w:rsidP="007A3674">
      <w:pPr>
        <w:pStyle w:val="TITULOS"/>
        <w:spacing w:after="0"/>
        <w:ind w:left="426" w:firstLine="0"/>
        <w:rPr>
          <w:rFonts w:ascii="Tahoma" w:hAnsi="Tahoma" w:cs="Tahoma"/>
          <w:color w:val="004990"/>
          <w:sz w:val="22"/>
          <w:szCs w:val="22"/>
        </w:rPr>
      </w:pPr>
    </w:p>
    <w:p w:rsidR="007A3674" w:rsidRPr="00684FE4" w:rsidRDefault="007A3674" w:rsidP="005D77D3">
      <w:pPr>
        <w:pStyle w:val="TITULOS"/>
        <w:numPr>
          <w:ilvl w:val="0"/>
          <w:numId w:val="31"/>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rsidR="007A3674" w:rsidRPr="00684FE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7A3674" w:rsidRPr="005B796F" w:rsidRDefault="007A3674" w:rsidP="007A3674">
      <w:pPr>
        <w:spacing w:after="120"/>
        <w:ind w:left="360"/>
        <w:jc w:val="both"/>
        <w:rPr>
          <w:rFonts w:ascii="Tahoma" w:hAnsi="Tahoma" w:cs="Tahoma"/>
          <w:color w:val="1F497D"/>
          <w:sz w:val="22"/>
          <w:szCs w:val="22"/>
          <w:lang w:val="es-ES_tradnl"/>
        </w:rPr>
      </w:pPr>
      <w:r w:rsidRPr="005B796F">
        <w:rPr>
          <w:rFonts w:ascii="Tahoma" w:hAnsi="Tahoma" w:cs="Tahoma"/>
          <w:color w:val="1F497D"/>
          <w:sz w:val="22"/>
          <w:szCs w:val="22"/>
          <w:lang w:val="es-ES_tradnl"/>
        </w:rPr>
        <w:t>Para todos los incisos marcados como MANDATORIO, la calificación será CUMPLE o NO CUMPLE. Mientras que los incisos marcados como CALIFICABLE se basarán en la tabla de calificación.</w:t>
      </w:r>
    </w:p>
    <w:p w:rsidR="007A367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En los requerimientos de ENTEL S.A. el oferente debe tomar en cuenta las siguientes referencias para la interpretación de las tablas. </w:t>
      </w:r>
    </w:p>
    <w:p w:rsidR="007A3674" w:rsidRPr="00EA4046"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rPr>
        <w:t>Referencias:</w:t>
      </w:r>
    </w:p>
    <w:p w:rsidR="007A3674" w:rsidRPr="00684FE4" w:rsidRDefault="007A3674" w:rsidP="007A3674">
      <w:pPr>
        <w:pStyle w:val="Continuarlista"/>
        <w:spacing w:after="0"/>
        <w:rPr>
          <w:rFonts w:ascii="Tahoma" w:hAnsi="Tahoma" w:cs="Tahoma"/>
          <w:color w:val="1F497D"/>
          <w:sz w:val="22"/>
          <w:szCs w:val="22"/>
        </w:rPr>
      </w:pPr>
    </w:p>
    <w:p w:rsidR="007A3674" w:rsidRPr="00684FE4" w:rsidRDefault="00EA50A9" w:rsidP="007A3674">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007A3674" w:rsidRPr="00684FE4">
        <w:rPr>
          <w:rFonts w:ascii="Tahoma" w:hAnsi="Tahoma" w:cs="Tahoma"/>
          <w:color w:val="1F497D"/>
          <w:sz w:val="22"/>
          <w:szCs w:val="22"/>
        </w:rPr>
        <w:instrText xml:space="preserve"> FORMCHECKBOX </w:instrText>
      </w:r>
      <w:r w:rsidR="00831987">
        <w:rPr>
          <w:rFonts w:ascii="Tahoma" w:hAnsi="Tahoma" w:cs="Tahoma"/>
          <w:color w:val="1F497D"/>
          <w:sz w:val="22"/>
          <w:szCs w:val="22"/>
        </w:rPr>
      </w:r>
      <w:r w:rsidR="00831987">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007A3674" w:rsidRPr="00684FE4">
        <w:rPr>
          <w:rFonts w:ascii="Tahoma" w:hAnsi="Tahoma" w:cs="Tahoma"/>
          <w:color w:val="1F497D"/>
          <w:sz w:val="22"/>
          <w:szCs w:val="22"/>
        </w:rPr>
        <w:tab/>
        <w:t>: Requerido por ENTEL S.A.</w:t>
      </w:r>
    </w:p>
    <w:p w:rsidR="007A3674" w:rsidRDefault="007A3674" w:rsidP="007A3674">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rsidR="007A3674" w:rsidRDefault="007A3674" w:rsidP="007A3674">
      <w:pPr>
        <w:pStyle w:val="Continuarlista"/>
        <w:spacing w:after="0"/>
        <w:rPr>
          <w:rFonts w:ascii="Tahoma" w:hAnsi="Tahoma" w:cs="Tahoma"/>
          <w:color w:val="1F497D"/>
          <w:sz w:val="22"/>
          <w:szCs w:val="22"/>
        </w:rPr>
      </w:pPr>
    </w:p>
    <w:p w:rsidR="009A5533" w:rsidRDefault="009A5533" w:rsidP="007A3674">
      <w:pPr>
        <w:pStyle w:val="Continuarlista"/>
        <w:spacing w:after="0"/>
        <w:rPr>
          <w:rFonts w:ascii="Tahoma" w:hAnsi="Tahoma" w:cs="Tahoma"/>
          <w:color w:val="1F497D"/>
          <w:sz w:val="22"/>
          <w:szCs w:val="22"/>
          <w:lang w:val="es-ES_tradnl"/>
        </w:rPr>
      </w:pPr>
    </w:p>
    <w:p w:rsidR="007A3674" w:rsidRDefault="007A3674" w:rsidP="007A3674">
      <w:pPr>
        <w:pStyle w:val="Continuarlista"/>
        <w:spacing w:after="0"/>
        <w:ind w:left="284"/>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A continuación, se describe la cantidad de torres y las alturas a ser adquiridas. </w:t>
      </w:r>
    </w:p>
    <w:p w:rsidR="00575EA7" w:rsidRDefault="00575EA7" w:rsidP="007A3674">
      <w:pPr>
        <w:pStyle w:val="Continuarlista"/>
        <w:spacing w:after="0"/>
        <w:ind w:left="284"/>
        <w:rPr>
          <w:rFonts w:ascii="Tahoma" w:hAnsi="Tahoma" w:cs="Tahoma"/>
          <w:color w:val="1F497D"/>
          <w:sz w:val="22"/>
          <w:szCs w:val="22"/>
          <w:lang w:val="es-ES_tradnl" w:eastAsia="es-ES"/>
        </w:rPr>
      </w:pPr>
    </w:p>
    <w:p w:rsidR="009A5533" w:rsidRPr="009D3E00" w:rsidRDefault="009A5533" w:rsidP="007A3674">
      <w:pPr>
        <w:pStyle w:val="Continuarlista"/>
        <w:spacing w:after="0"/>
        <w:ind w:left="284"/>
        <w:rPr>
          <w:rFonts w:ascii="Tahoma" w:hAnsi="Tahoma" w:cs="Tahoma"/>
          <w:color w:val="1F497D"/>
          <w:sz w:val="22"/>
          <w:szCs w:val="22"/>
          <w:lang w:val="es-ES_tradnl" w:eastAsia="es-ES"/>
        </w:rPr>
      </w:pPr>
    </w:p>
    <w:tbl>
      <w:tblPr>
        <w:tblW w:w="8041" w:type="dxa"/>
        <w:tblInd w:w="348" w:type="dxa"/>
        <w:tblCellMar>
          <w:left w:w="70" w:type="dxa"/>
          <w:right w:w="70" w:type="dxa"/>
        </w:tblCellMar>
        <w:tblLook w:val="04A0" w:firstRow="1" w:lastRow="0" w:firstColumn="1" w:lastColumn="0" w:noHBand="0" w:noVBand="1"/>
      </w:tblPr>
      <w:tblGrid>
        <w:gridCol w:w="8041"/>
      </w:tblGrid>
      <w:tr w:rsidR="007A3674" w:rsidRPr="0039437C" w:rsidTr="00F14BF3">
        <w:trPr>
          <w:trHeight w:val="296"/>
        </w:trPr>
        <w:tc>
          <w:tcPr>
            <w:tcW w:w="8041" w:type="dxa"/>
            <w:tcBorders>
              <w:top w:val="nil"/>
              <w:left w:val="nil"/>
              <w:bottom w:val="nil"/>
              <w:right w:val="nil"/>
            </w:tcBorders>
          </w:tcPr>
          <w:p w:rsidR="007A3674" w:rsidRPr="00DA2BD6" w:rsidRDefault="007A3674" w:rsidP="00355FC0">
            <w:pPr>
              <w:jc w:val="center"/>
              <w:rPr>
                <w:rFonts w:ascii="Arial" w:hAnsi="Arial" w:cs="Arial"/>
                <w:b/>
                <w:color w:val="2E74B5"/>
                <w:lang w:val="es-ES_tradnl"/>
              </w:rPr>
            </w:pPr>
          </w:p>
          <w:p w:rsidR="007A3674" w:rsidRPr="009A5533" w:rsidRDefault="00301496" w:rsidP="00F14BF3">
            <w:pPr>
              <w:jc w:val="center"/>
              <w:rPr>
                <w:rFonts w:ascii="Tahoma" w:hAnsi="Tahoma" w:cs="Tahoma"/>
                <w:b/>
                <w:color w:val="2E74B5"/>
                <w:sz w:val="20"/>
                <w:szCs w:val="20"/>
                <w:lang w:val="es-ES_tradnl"/>
              </w:rPr>
            </w:pPr>
            <w:r>
              <w:rPr>
                <w:rFonts w:ascii="Tahoma" w:hAnsi="Tahoma" w:cs="Tahoma"/>
                <w:b/>
                <w:color w:val="2E74B5"/>
                <w:sz w:val="20"/>
                <w:szCs w:val="20"/>
                <w:lang w:val="es-ES_tradnl"/>
              </w:rPr>
              <w:t>CANTIDAD DE TORRES A PROVEER</w:t>
            </w:r>
          </w:p>
          <w:p w:rsidR="007A3674" w:rsidRPr="009A5533" w:rsidRDefault="007A3674" w:rsidP="00355FC0">
            <w:pPr>
              <w:jc w:val="center"/>
              <w:rPr>
                <w:rFonts w:ascii="Tahoma" w:hAnsi="Tahoma" w:cs="Tahoma"/>
                <w:b/>
                <w:color w:val="2E74B5"/>
                <w:sz w:val="20"/>
                <w:szCs w:val="20"/>
                <w:lang w:val="es-ES_tradnl"/>
              </w:rPr>
            </w:pPr>
          </w:p>
          <w:tbl>
            <w:tblPr>
              <w:tblStyle w:val="Tablaconcuadrcula"/>
              <w:tblW w:w="0" w:type="auto"/>
              <w:jc w:val="center"/>
              <w:tblLook w:val="04A0" w:firstRow="1" w:lastRow="0" w:firstColumn="1" w:lastColumn="0" w:noHBand="0" w:noVBand="1"/>
            </w:tblPr>
            <w:tblGrid>
              <w:gridCol w:w="2407"/>
              <w:gridCol w:w="1020"/>
              <w:gridCol w:w="1300"/>
            </w:tblGrid>
            <w:tr w:rsidR="009A5533" w:rsidTr="00672D4E">
              <w:trPr>
                <w:trHeight w:val="728"/>
                <w:jc w:val="center"/>
              </w:trPr>
              <w:tc>
                <w:tcPr>
                  <w:tcW w:w="2407" w:type="dxa"/>
                  <w:vAlign w:val="center"/>
                </w:tcPr>
                <w:p w:rsidR="009A5533" w:rsidRPr="0039437C" w:rsidRDefault="00F14BF3" w:rsidP="00B51F24">
                  <w:pPr>
                    <w:jc w:val="center"/>
                    <w:rPr>
                      <w:rFonts w:ascii="Tahoma" w:hAnsi="Tahoma" w:cs="Tahoma"/>
                      <w:b/>
                      <w:color w:val="2E74B5"/>
                      <w:sz w:val="20"/>
                      <w:szCs w:val="20"/>
                      <w:lang w:val="es-ES_tradnl"/>
                    </w:rPr>
                  </w:pPr>
                  <w:r>
                    <w:rPr>
                      <w:rFonts w:ascii="Tahoma" w:hAnsi="Tahoma" w:cs="Tahoma"/>
                      <w:b/>
                      <w:color w:val="2E74B5"/>
                      <w:sz w:val="20"/>
                      <w:szCs w:val="20"/>
                      <w:lang w:val="es-ES_tradnl"/>
                    </w:rPr>
                    <w:t>ITEM</w:t>
                  </w:r>
                </w:p>
              </w:tc>
              <w:tc>
                <w:tcPr>
                  <w:tcW w:w="1020" w:type="dxa"/>
                  <w:vAlign w:val="center"/>
                </w:tcPr>
                <w:p w:rsidR="009A5533" w:rsidRPr="0039437C" w:rsidRDefault="00F14BF3" w:rsidP="00301496">
                  <w:pPr>
                    <w:jc w:val="center"/>
                    <w:rPr>
                      <w:rFonts w:ascii="Tahoma" w:hAnsi="Tahoma" w:cs="Tahoma"/>
                      <w:b/>
                      <w:color w:val="2E74B5"/>
                      <w:sz w:val="20"/>
                      <w:szCs w:val="20"/>
                      <w:lang w:val="es-ES_tradnl"/>
                    </w:rPr>
                  </w:pPr>
                  <w:r>
                    <w:rPr>
                      <w:rFonts w:ascii="Tahoma" w:hAnsi="Tahoma" w:cs="Tahoma"/>
                      <w:b/>
                      <w:color w:val="2E74B5"/>
                      <w:sz w:val="20"/>
                      <w:szCs w:val="20"/>
                      <w:lang w:val="es-ES_tradnl"/>
                    </w:rPr>
                    <w:t>ALTURA (m)</w:t>
                  </w:r>
                </w:p>
              </w:tc>
              <w:tc>
                <w:tcPr>
                  <w:tcW w:w="1300" w:type="dxa"/>
                  <w:vAlign w:val="center"/>
                </w:tcPr>
                <w:p w:rsidR="009A5533" w:rsidRPr="0039437C" w:rsidRDefault="00F14BF3" w:rsidP="00B51F24">
                  <w:pPr>
                    <w:jc w:val="center"/>
                    <w:rPr>
                      <w:rFonts w:ascii="Tahoma" w:hAnsi="Tahoma" w:cs="Tahoma"/>
                      <w:b/>
                      <w:color w:val="2E74B5"/>
                      <w:sz w:val="20"/>
                      <w:szCs w:val="20"/>
                      <w:lang w:val="es-ES_tradnl"/>
                    </w:rPr>
                  </w:pPr>
                  <w:r>
                    <w:rPr>
                      <w:rFonts w:ascii="Tahoma" w:hAnsi="Tahoma" w:cs="Tahoma"/>
                      <w:b/>
                      <w:color w:val="2E74B5"/>
                      <w:sz w:val="20"/>
                      <w:szCs w:val="20"/>
                      <w:lang w:val="es-ES_tradnl"/>
                    </w:rPr>
                    <w:t>CANTIDAD</w:t>
                  </w:r>
                </w:p>
              </w:tc>
            </w:tr>
            <w:tr w:rsidR="009A5533" w:rsidTr="00672D4E">
              <w:trPr>
                <w:trHeight w:val="664"/>
                <w:jc w:val="center"/>
              </w:trPr>
              <w:tc>
                <w:tcPr>
                  <w:tcW w:w="2407" w:type="dxa"/>
                  <w:vAlign w:val="center"/>
                </w:tcPr>
                <w:p w:rsidR="009A5533" w:rsidRDefault="00F14BF3" w:rsidP="00F14BF3">
                  <w:pPr>
                    <w:jc w:val="center"/>
                    <w:rPr>
                      <w:rFonts w:ascii="Arial" w:hAnsi="Arial" w:cs="Arial"/>
                      <w:b/>
                      <w:color w:val="2E74B5"/>
                      <w:sz w:val="20"/>
                      <w:lang w:val="es-ES_tradnl"/>
                    </w:rPr>
                  </w:pPr>
                  <w:r>
                    <w:rPr>
                      <w:rFonts w:ascii="Tahoma" w:hAnsi="Tahoma" w:cs="Tahoma"/>
                      <w:b/>
                      <w:color w:val="2E74B5"/>
                      <w:sz w:val="20"/>
                      <w:szCs w:val="20"/>
                      <w:lang w:val="es-ES_tradnl"/>
                    </w:rPr>
                    <w:t xml:space="preserve">Torres Triangulares </w:t>
                  </w:r>
                  <w:proofErr w:type="spellStart"/>
                  <w:r>
                    <w:rPr>
                      <w:rFonts w:ascii="Tahoma" w:hAnsi="Tahoma" w:cs="Tahoma"/>
                      <w:b/>
                      <w:color w:val="2E74B5"/>
                      <w:sz w:val="20"/>
                      <w:szCs w:val="20"/>
                      <w:lang w:val="es-ES_tradnl"/>
                    </w:rPr>
                    <w:t>Autosoportadas</w:t>
                  </w:r>
                  <w:proofErr w:type="spellEnd"/>
                </w:p>
              </w:tc>
              <w:tc>
                <w:tcPr>
                  <w:tcW w:w="1020" w:type="dxa"/>
                  <w:vAlign w:val="center"/>
                </w:tcPr>
                <w:p w:rsidR="009A5533" w:rsidRDefault="00672D4E" w:rsidP="00F14BF3">
                  <w:pPr>
                    <w:jc w:val="center"/>
                    <w:rPr>
                      <w:rFonts w:ascii="Arial" w:hAnsi="Arial" w:cs="Arial"/>
                      <w:b/>
                      <w:color w:val="2E74B5"/>
                      <w:sz w:val="20"/>
                      <w:lang w:val="es-ES_tradnl"/>
                    </w:rPr>
                  </w:pPr>
                  <w:r>
                    <w:rPr>
                      <w:rFonts w:ascii="Arial" w:hAnsi="Arial" w:cs="Arial"/>
                      <w:b/>
                      <w:color w:val="2E74B5"/>
                      <w:sz w:val="20"/>
                      <w:lang w:val="es-ES_tradnl"/>
                    </w:rPr>
                    <w:t>42</w:t>
                  </w:r>
                </w:p>
              </w:tc>
              <w:tc>
                <w:tcPr>
                  <w:tcW w:w="1300" w:type="dxa"/>
                  <w:vAlign w:val="center"/>
                </w:tcPr>
                <w:p w:rsidR="009A5533" w:rsidRDefault="00672D4E" w:rsidP="00F14BF3">
                  <w:pPr>
                    <w:jc w:val="center"/>
                    <w:rPr>
                      <w:rFonts w:ascii="Arial" w:hAnsi="Arial" w:cs="Arial"/>
                      <w:b/>
                      <w:color w:val="2E74B5"/>
                      <w:sz w:val="20"/>
                      <w:lang w:val="es-ES_tradnl"/>
                    </w:rPr>
                  </w:pPr>
                  <w:r>
                    <w:rPr>
                      <w:rFonts w:ascii="Arial" w:hAnsi="Arial" w:cs="Arial"/>
                      <w:b/>
                      <w:color w:val="2E74B5"/>
                      <w:sz w:val="20"/>
                      <w:lang w:val="es-ES_tradnl"/>
                    </w:rPr>
                    <w:t>28</w:t>
                  </w:r>
                </w:p>
              </w:tc>
            </w:tr>
            <w:tr w:rsidR="00672D4E" w:rsidTr="00672D4E">
              <w:trPr>
                <w:trHeight w:val="560"/>
                <w:jc w:val="center"/>
              </w:trPr>
              <w:tc>
                <w:tcPr>
                  <w:tcW w:w="2407" w:type="dxa"/>
                  <w:vAlign w:val="center"/>
                </w:tcPr>
                <w:p w:rsidR="00672D4E" w:rsidRDefault="00672D4E" w:rsidP="0069540F">
                  <w:pPr>
                    <w:jc w:val="center"/>
                    <w:rPr>
                      <w:rFonts w:ascii="Arial" w:hAnsi="Arial" w:cs="Arial"/>
                      <w:b/>
                      <w:color w:val="2E74B5"/>
                      <w:sz w:val="20"/>
                      <w:lang w:val="es-ES_tradnl"/>
                    </w:rPr>
                  </w:pPr>
                  <w:r>
                    <w:rPr>
                      <w:rFonts w:ascii="Tahoma" w:hAnsi="Tahoma" w:cs="Tahoma"/>
                      <w:b/>
                      <w:color w:val="2E74B5"/>
                      <w:sz w:val="20"/>
                      <w:szCs w:val="20"/>
                      <w:lang w:val="es-ES_tradnl"/>
                    </w:rPr>
                    <w:t xml:space="preserve">Torres Triangulares </w:t>
                  </w:r>
                  <w:proofErr w:type="spellStart"/>
                  <w:r>
                    <w:rPr>
                      <w:rFonts w:ascii="Tahoma" w:hAnsi="Tahoma" w:cs="Tahoma"/>
                      <w:b/>
                      <w:color w:val="2E74B5"/>
                      <w:sz w:val="20"/>
                      <w:szCs w:val="20"/>
                      <w:lang w:val="es-ES_tradnl"/>
                    </w:rPr>
                    <w:t>Autosoportadas</w:t>
                  </w:r>
                  <w:proofErr w:type="spellEnd"/>
                </w:p>
              </w:tc>
              <w:tc>
                <w:tcPr>
                  <w:tcW w:w="1020" w:type="dxa"/>
                  <w:vAlign w:val="center"/>
                </w:tcPr>
                <w:p w:rsidR="00672D4E" w:rsidRDefault="00672D4E" w:rsidP="0069540F">
                  <w:pPr>
                    <w:jc w:val="center"/>
                    <w:rPr>
                      <w:rFonts w:ascii="Arial" w:hAnsi="Arial" w:cs="Arial"/>
                      <w:b/>
                      <w:color w:val="2E74B5"/>
                      <w:sz w:val="20"/>
                      <w:lang w:val="es-ES_tradnl"/>
                    </w:rPr>
                  </w:pPr>
                  <w:r>
                    <w:rPr>
                      <w:rFonts w:ascii="Arial" w:hAnsi="Arial" w:cs="Arial"/>
                      <w:b/>
                      <w:color w:val="2E74B5"/>
                      <w:sz w:val="20"/>
                      <w:lang w:val="es-ES_tradnl"/>
                    </w:rPr>
                    <w:t>60</w:t>
                  </w:r>
                </w:p>
              </w:tc>
              <w:tc>
                <w:tcPr>
                  <w:tcW w:w="1300" w:type="dxa"/>
                  <w:vAlign w:val="center"/>
                </w:tcPr>
                <w:p w:rsidR="00672D4E" w:rsidRDefault="00672D4E" w:rsidP="0069540F">
                  <w:pPr>
                    <w:jc w:val="center"/>
                    <w:rPr>
                      <w:rFonts w:ascii="Arial" w:hAnsi="Arial" w:cs="Arial"/>
                      <w:b/>
                      <w:color w:val="2E74B5"/>
                      <w:sz w:val="20"/>
                      <w:lang w:val="es-ES_tradnl"/>
                    </w:rPr>
                  </w:pPr>
                  <w:r>
                    <w:rPr>
                      <w:rFonts w:ascii="Arial" w:hAnsi="Arial" w:cs="Arial"/>
                      <w:b/>
                      <w:color w:val="2E74B5"/>
                      <w:sz w:val="20"/>
                      <w:lang w:val="es-ES_tradnl"/>
                    </w:rPr>
                    <w:t>36</w:t>
                  </w:r>
                </w:p>
              </w:tc>
            </w:tr>
            <w:tr w:rsidR="00672D4E" w:rsidTr="00672D4E">
              <w:trPr>
                <w:trHeight w:val="426"/>
                <w:jc w:val="center"/>
              </w:trPr>
              <w:tc>
                <w:tcPr>
                  <w:tcW w:w="3427" w:type="dxa"/>
                  <w:gridSpan w:val="2"/>
                  <w:vAlign w:val="center"/>
                </w:tcPr>
                <w:p w:rsidR="00672D4E" w:rsidRDefault="00672D4E" w:rsidP="00F14BF3">
                  <w:pPr>
                    <w:jc w:val="center"/>
                    <w:rPr>
                      <w:rFonts w:ascii="Arial" w:hAnsi="Arial" w:cs="Arial"/>
                      <w:b/>
                      <w:color w:val="2E74B5"/>
                      <w:sz w:val="20"/>
                      <w:lang w:val="es-ES_tradnl"/>
                    </w:rPr>
                  </w:pPr>
                  <w:r>
                    <w:rPr>
                      <w:rFonts w:ascii="Arial" w:hAnsi="Arial" w:cs="Arial"/>
                      <w:b/>
                      <w:color w:val="2E74B5"/>
                      <w:sz w:val="20"/>
                      <w:lang w:val="es-ES_tradnl"/>
                    </w:rPr>
                    <w:t>TOTAL</w:t>
                  </w:r>
                </w:p>
              </w:tc>
              <w:tc>
                <w:tcPr>
                  <w:tcW w:w="1300" w:type="dxa"/>
                  <w:vAlign w:val="center"/>
                </w:tcPr>
                <w:p w:rsidR="00672D4E" w:rsidRDefault="00672D4E" w:rsidP="00F14BF3">
                  <w:pPr>
                    <w:jc w:val="center"/>
                    <w:rPr>
                      <w:rFonts w:ascii="Arial" w:hAnsi="Arial" w:cs="Arial"/>
                      <w:b/>
                      <w:color w:val="2E74B5"/>
                      <w:sz w:val="20"/>
                      <w:lang w:val="es-ES_tradnl"/>
                    </w:rPr>
                  </w:pPr>
                  <w:r>
                    <w:rPr>
                      <w:rFonts w:ascii="Arial" w:hAnsi="Arial" w:cs="Arial"/>
                      <w:b/>
                      <w:color w:val="2E74B5"/>
                      <w:sz w:val="20"/>
                      <w:lang w:val="es-ES_tradnl"/>
                    </w:rPr>
                    <w:t>64</w:t>
                  </w:r>
                </w:p>
              </w:tc>
            </w:tr>
          </w:tbl>
          <w:p w:rsidR="00B51F24" w:rsidRDefault="00B51F24" w:rsidP="00355FC0">
            <w:pPr>
              <w:jc w:val="center"/>
              <w:rPr>
                <w:rFonts w:ascii="Arial" w:hAnsi="Arial" w:cs="Arial"/>
                <w:b/>
                <w:color w:val="2E74B5"/>
                <w:sz w:val="20"/>
                <w:lang w:val="es-ES_tradnl"/>
              </w:rPr>
            </w:pPr>
          </w:p>
          <w:p w:rsidR="007A3674" w:rsidRDefault="007A3674" w:rsidP="00355FC0">
            <w:pPr>
              <w:jc w:val="center"/>
              <w:rPr>
                <w:rFonts w:ascii="Arial" w:hAnsi="Arial" w:cs="Arial"/>
                <w:b/>
                <w:color w:val="2E74B5"/>
                <w:lang w:val="es-ES_tradnl"/>
              </w:rPr>
            </w:pPr>
          </w:p>
          <w:p w:rsidR="007A3674" w:rsidRPr="0039437C" w:rsidRDefault="007A3674" w:rsidP="00355FC0">
            <w:pPr>
              <w:jc w:val="center"/>
              <w:rPr>
                <w:rFonts w:ascii="Arial" w:hAnsi="Arial" w:cs="Arial"/>
                <w:b/>
                <w:color w:val="2E74B5"/>
                <w:lang w:val="es-ES_tradnl"/>
              </w:rPr>
            </w:pPr>
          </w:p>
        </w:tc>
      </w:tr>
    </w:tbl>
    <w:p w:rsidR="007A3674" w:rsidRDefault="007A3674" w:rsidP="007A3674">
      <w:pPr>
        <w:jc w:val="both"/>
        <w:rPr>
          <w:rFonts w:ascii="Tahoma" w:hAnsi="Tahoma" w:cs="Tahoma"/>
          <w:color w:val="1F497D"/>
          <w:sz w:val="22"/>
          <w:szCs w:val="22"/>
          <w:lang w:val="es-ES_tradnl"/>
        </w:rPr>
      </w:pPr>
      <w:r w:rsidRPr="0039437C">
        <w:rPr>
          <w:rFonts w:ascii="Tahoma" w:hAnsi="Tahoma" w:cs="Tahoma"/>
          <w:color w:val="1F497D"/>
          <w:sz w:val="22"/>
          <w:szCs w:val="22"/>
          <w:lang w:val="es-ES_tradnl"/>
        </w:rPr>
        <w:t>Para efectos de la elaboración de su propuesta se pide al proponente considerar a cabalidad y aceptar dando cumplimiento a todos los puntos descritos en e</w:t>
      </w:r>
      <w:r w:rsidR="00575EA7">
        <w:rPr>
          <w:rFonts w:ascii="Tahoma" w:hAnsi="Tahoma" w:cs="Tahoma"/>
          <w:color w:val="1F497D"/>
          <w:sz w:val="22"/>
          <w:szCs w:val="22"/>
          <w:lang w:val="es-ES_tradnl"/>
        </w:rPr>
        <w:t xml:space="preserve">l presente documento y el </w:t>
      </w:r>
      <w:r w:rsidR="00575EA7" w:rsidRPr="00B4353E">
        <w:rPr>
          <w:rFonts w:ascii="Tahoma" w:hAnsi="Tahoma" w:cs="Tahoma"/>
          <w:b/>
          <w:color w:val="1F497D"/>
          <w:sz w:val="22"/>
          <w:szCs w:val="22"/>
          <w:lang w:val="es-ES_tradnl"/>
        </w:rPr>
        <w:t xml:space="preserve">Anexo </w:t>
      </w:r>
      <w:r w:rsidR="00C96D99">
        <w:rPr>
          <w:rFonts w:ascii="Tahoma" w:hAnsi="Tahoma" w:cs="Tahoma"/>
          <w:b/>
          <w:color w:val="1F497D"/>
          <w:sz w:val="22"/>
          <w:szCs w:val="22"/>
          <w:lang w:val="es-ES_tradnl"/>
        </w:rPr>
        <w:t>4</w:t>
      </w:r>
      <w:r w:rsidR="00575EA7" w:rsidRPr="00B4353E">
        <w:rPr>
          <w:rFonts w:ascii="Tahoma" w:hAnsi="Tahoma" w:cs="Tahoma"/>
          <w:b/>
          <w:color w:val="1F497D"/>
          <w:sz w:val="22"/>
          <w:szCs w:val="22"/>
          <w:lang w:val="es-ES_tradnl"/>
        </w:rPr>
        <w:t xml:space="preserve"> (Torres)</w:t>
      </w:r>
      <w:r w:rsidR="00575EA7">
        <w:rPr>
          <w:rFonts w:ascii="Tahoma" w:hAnsi="Tahoma" w:cs="Tahoma"/>
          <w:color w:val="1F497D"/>
          <w:sz w:val="22"/>
          <w:szCs w:val="22"/>
          <w:lang w:val="es-ES_tradnl"/>
        </w:rPr>
        <w:t>.</w:t>
      </w:r>
    </w:p>
    <w:p w:rsidR="00B801BE" w:rsidRDefault="00B801BE" w:rsidP="007A3674">
      <w:pPr>
        <w:jc w:val="both"/>
        <w:rPr>
          <w:rFonts w:ascii="Tahoma" w:hAnsi="Tahoma" w:cs="Tahoma"/>
          <w:color w:val="1F497D"/>
          <w:sz w:val="22"/>
          <w:szCs w:val="22"/>
          <w:lang w:val="es-ES_tradnl"/>
        </w:rPr>
      </w:pPr>
    </w:p>
    <w:p w:rsidR="00B801BE" w:rsidRDefault="00B801BE" w:rsidP="007A3674">
      <w:pPr>
        <w:jc w:val="both"/>
        <w:rPr>
          <w:rFonts w:ascii="Tahoma" w:hAnsi="Tahoma" w:cs="Tahoma"/>
          <w:color w:val="1F497D"/>
          <w:sz w:val="22"/>
          <w:szCs w:val="22"/>
          <w:lang w:val="es-ES_tradnl"/>
        </w:rPr>
      </w:pPr>
    </w:p>
    <w:p w:rsidR="00B801BE" w:rsidRPr="009D3E00" w:rsidRDefault="00B801BE" w:rsidP="007A3674">
      <w:pPr>
        <w:jc w:val="both"/>
        <w:rPr>
          <w:rFonts w:ascii="Tahoma" w:hAnsi="Tahoma" w:cs="Tahoma"/>
          <w:color w:val="1F497D"/>
          <w:sz w:val="22"/>
          <w:szCs w:val="22"/>
          <w:lang w:val="es-ES_tradnl"/>
        </w:rPr>
      </w:pPr>
    </w:p>
    <w:p w:rsidR="007A3674" w:rsidRPr="008400A3" w:rsidRDefault="007A3674" w:rsidP="007A3674">
      <w:pPr>
        <w:ind w:left="426"/>
        <w:jc w:val="center"/>
        <w:rPr>
          <w:rFonts w:ascii="Tahoma" w:hAnsi="Tahoma" w:cs="Tahoma"/>
          <w:color w:val="1F497D"/>
          <w:sz w:val="22"/>
          <w:szCs w:val="22"/>
        </w:rPr>
      </w:pPr>
    </w:p>
    <w:p w:rsidR="007A3674" w:rsidRPr="00684FE4" w:rsidRDefault="007A3674" w:rsidP="007A3674">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lastRenderedPageBreak/>
        <w:t>Aplíquese las siguientes condiciones que son de carácter obligatorio (mandatorio)</w:t>
      </w:r>
    </w:p>
    <w:p w:rsidR="007A3674" w:rsidRPr="00684FE4" w:rsidRDefault="007A3674" w:rsidP="007A3674">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7A3674" w:rsidRPr="00092FC7" w:rsidTr="00355FC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REQUERIMIENTO DE ENTEL S.A.</w:t>
            </w:r>
          </w:p>
        </w:tc>
      </w:tr>
      <w:tr w:rsidR="007A3674" w:rsidRPr="00092FC7" w:rsidTr="00355FC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092FC7" w:rsidRDefault="007A3674" w:rsidP="00355FC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7A3674" w:rsidRPr="00092FC7" w:rsidTr="00355FC0">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092FC7" w:rsidRDefault="007A3674" w:rsidP="00355FC0">
            <w:pPr>
              <w:jc w:val="center"/>
              <w:rPr>
                <w:rFonts w:ascii="Tahoma" w:hAnsi="Tahoma" w:cs="Tahoma"/>
                <w:sz w:val="22"/>
                <w:szCs w:val="22"/>
              </w:rPr>
            </w:pPr>
          </w:p>
        </w:tc>
      </w:tr>
      <w:tr w:rsidR="007A3674" w:rsidRPr="00092FC7" w:rsidTr="00355FC0">
        <w:trPr>
          <w:trHeight w:val="315"/>
          <w:jc w:val="center"/>
        </w:trPr>
        <w:tc>
          <w:tcPr>
            <w:tcW w:w="9545" w:type="dxa"/>
            <w:gridSpan w:val="2"/>
            <w:tcBorders>
              <w:top w:val="single" w:sz="4" w:space="0" w:color="FFFFFF"/>
            </w:tcBorders>
            <w:shd w:val="clear" w:color="auto" w:fill="auto"/>
            <w:vAlign w:val="center"/>
          </w:tcPr>
          <w:p w:rsidR="007A3674" w:rsidRPr="008452C6" w:rsidRDefault="007A3674" w:rsidP="006945BA">
            <w:pPr>
              <w:pStyle w:val="Prrafodelista"/>
              <w:numPr>
                <w:ilvl w:val="1"/>
                <w:numId w:val="9"/>
              </w:numPr>
              <w:ind w:left="427" w:hanging="426"/>
              <w:jc w:val="both"/>
              <w:rPr>
                <w:rFonts w:ascii="Tahoma" w:hAnsi="Tahoma" w:cs="Tahoma"/>
                <w:color w:val="1F497D"/>
                <w:szCs w:val="22"/>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Pr="00684FE4">
              <w:rPr>
                <w:rFonts w:ascii="Tahoma" w:hAnsi="Tahoma" w:cs="Tahoma"/>
                <w:b/>
                <w:color w:val="1F497D"/>
                <w:sz w:val="16"/>
                <w:szCs w:val="16"/>
                <w:u w:val="single"/>
              </w:rPr>
              <w:t>ITEM por ITEM</w:t>
            </w:r>
            <w:r w:rsidRPr="00684FE4">
              <w:rPr>
                <w:rFonts w:ascii="Tahoma" w:hAnsi="Tahoma" w:cs="Tahoma"/>
                <w:color w:val="1F497D"/>
                <w:sz w:val="16"/>
                <w:szCs w:val="16"/>
              </w:rPr>
              <w:t xml:space="preserve"> respetando el orden del </w:t>
            </w:r>
            <w:r w:rsidR="00853D05">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sidR="00B4353E">
              <w:rPr>
                <w:rFonts w:ascii="Tahoma" w:hAnsi="Tahoma" w:cs="Tahoma"/>
                <w:b/>
                <w:color w:val="1F497D"/>
                <w:sz w:val="16"/>
                <w:szCs w:val="16"/>
                <w:lang w:val="es-BO"/>
              </w:rPr>
              <w:t>)</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sidR="00B4353E">
              <w:rPr>
                <w:rFonts w:ascii="Tahoma" w:hAnsi="Tahoma" w:cs="Tahoma"/>
                <w:b/>
                <w:color w:val="1F497D"/>
                <w:sz w:val="16"/>
                <w:szCs w:val="16"/>
                <w:lang w:val="es-BO"/>
              </w:rPr>
              <w:t>En caso de que alguna respuesta no presente esta referencia, se asumirá directamente que NO CUMPLE con el requerimiento</w:t>
            </w:r>
            <w:r w:rsidR="00B4353E" w:rsidRPr="00684FE4">
              <w:rPr>
                <w:rFonts w:ascii="Tahoma" w:hAnsi="Tahoma" w:cs="Tahoma"/>
                <w:color w:val="1F497D"/>
                <w:sz w:val="16"/>
                <w:szCs w:val="16"/>
              </w:rPr>
              <w:t xml:space="preserve"> </w:t>
            </w:r>
            <w:r w:rsidRPr="00684FE4">
              <w:rPr>
                <w:rFonts w:ascii="Tahoma" w:hAnsi="Tahoma" w:cs="Tahoma"/>
                <w:color w:val="1F497D"/>
                <w:sz w:val="16"/>
                <w:szCs w:val="16"/>
              </w:rPr>
              <w:t>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w:t>
            </w:r>
          </w:p>
        </w:tc>
      </w:tr>
      <w:tr w:rsidR="007A3674" w:rsidRPr="00092FC7" w:rsidTr="00355FC0">
        <w:trPr>
          <w:trHeight w:val="315"/>
          <w:jc w:val="center"/>
        </w:trPr>
        <w:tc>
          <w:tcPr>
            <w:tcW w:w="9545" w:type="dxa"/>
            <w:gridSpan w:val="2"/>
            <w:shd w:val="clear" w:color="auto" w:fill="auto"/>
            <w:vAlign w:val="center"/>
          </w:tcPr>
          <w:p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t>ENTEL S.A. se reserva el derecho de realizar la adjudicación parcial del objeto del presente documento de acuerdo a la mejor solución técnico – económica y a los intereses de ENTEL S.A.</w:t>
            </w:r>
          </w:p>
        </w:tc>
      </w:tr>
      <w:tr w:rsidR="007A3674" w:rsidRPr="00092FC7" w:rsidTr="00355FC0">
        <w:trPr>
          <w:trHeight w:val="315"/>
          <w:jc w:val="center"/>
        </w:trPr>
        <w:tc>
          <w:tcPr>
            <w:tcW w:w="9545" w:type="dxa"/>
            <w:gridSpan w:val="2"/>
            <w:shd w:val="clear" w:color="auto" w:fill="auto"/>
            <w:vAlign w:val="center"/>
          </w:tcPr>
          <w:p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t xml:space="preserve">El idioma oficial para la presentación de propuestas es el español. Toda la documentación técnica y de respaldo debe presentarse en idioma español o inglés. </w:t>
            </w:r>
          </w:p>
        </w:tc>
      </w:tr>
      <w:tr w:rsidR="007A3674" w:rsidRPr="00092FC7" w:rsidTr="00355FC0">
        <w:trPr>
          <w:trHeight w:val="315"/>
          <w:jc w:val="center"/>
        </w:trPr>
        <w:tc>
          <w:tcPr>
            <w:tcW w:w="9545" w:type="dxa"/>
            <w:gridSpan w:val="2"/>
            <w:shd w:val="clear" w:color="auto" w:fill="auto"/>
            <w:vAlign w:val="center"/>
          </w:tcPr>
          <w:p w:rsidR="007A3674" w:rsidRPr="00853D05" w:rsidRDefault="007A3674" w:rsidP="006945BA">
            <w:pPr>
              <w:pStyle w:val="Prrafodelista"/>
              <w:numPr>
                <w:ilvl w:val="1"/>
                <w:numId w:val="9"/>
              </w:numPr>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rsidR="00853D05" w:rsidRDefault="00853D05" w:rsidP="007A3674">
      <w:pPr>
        <w:pStyle w:val="TITULOS"/>
        <w:spacing w:before="120" w:after="120" w:line="240" w:lineRule="auto"/>
        <w:rPr>
          <w:rFonts w:ascii="Tahoma" w:hAnsi="Tahoma" w:cs="Tahoma"/>
          <w:color w:val="1F497D"/>
          <w:sz w:val="22"/>
          <w:szCs w:val="22"/>
        </w:rPr>
      </w:pPr>
    </w:p>
    <w:p w:rsidR="007A3674" w:rsidRPr="00684FE4" w:rsidRDefault="007A3674" w:rsidP="007A3674">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w:t>
      </w:r>
      <w:r w:rsidRPr="00684FE4">
        <w:rPr>
          <w:rFonts w:ascii="Tahoma" w:hAnsi="Tahoma" w:cs="Tahoma"/>
          <w:color w:val="1F497D"/>
          <w:sz w:val="22"/>
          <w:szCs w:val="22"/>
        </w:rPr>
        <w:t xml:space="preserve">FORMA DE CALIFICACIÓN    </w:t>
      </w:r>
    </w:p>
    <w:p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rsidR="00AB179D" w:rsidRDefault="00AB179D" w:rsidP="007A3674">
      <w:pPr>
        <w:pStyle w:val="Continuarlista"/>
        <w:ind w:left="426"/>
        <w:rPr>
          <w:rFonts w:ascii="Tahoma" w:hAnsi="Tahoma" w:cs="Tahoma"/>
          <w:b/>
          <w:color w:val="1F497D"/>
          <w:sz w:val="22"/>
          <w:szCs w:val="22"/>
          <w:lang w:val="es-ES_tradnl"/>
        </w:rPr>
      </w:pPr>
    </w:p>
    <w:p w:rsidR="007A367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rsidR="00AB179D" w:rsidRDefault="00AB179D" w:rsidP="007A3674">
      <w:pPr>
        <w:pStyle w:val="Continuarlista"/>
        <w:ind w:left="426"/>
        <w:rPr>
          <w:rFonts w:ascii="Tahoma" w:hAnsi="Tahoma" w:cs="Tahoma"/>
          <w:color w:val="1F497D"/>
          <w:sz w:val="22"/>
          <w:szCs w:val="22"/>
          <w:lang w:val="es-ES_tradnl"/>
        </w:rPr>
      </w:pPr>
    </w:p>
    <w:p w:rsidR="007A3674" w:rsidRPr="00684FE4" w:rsidRDefault="007A3674" w:rsidP="007A3674">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rsidR="007A3674" w:rsidRPr="00684FE4" w:rsidRDefault="007A3674" w:rsidP="007A3674">
      <w:pPr>
        <w:pStyle w:val="Continuarlista"/>
        <w:ind w:left="1080"/>
        <w:contextualSpacing/>
        <w:rPr>
          <w:rFonts w:ascii="Tahoma" w:hAnsi="Tahoma" w:cs="Tahoma"/>
          <w:b/>
          <w:color w:val="1F497D"/>
          <w:sz w:val="22"/>
          <w:szCs w:val="22"/>
          <w:lang w:val="es-ES_tradnl"/>
        </w:rPr>
      </w:pPr>
    </w:p>
    <w:p w:rsidR="007A3674" w:rsidRPr="00684FE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rsidR="007A367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AB179D" w:rsidRDefault="00AB179D" w:rsidP="007A3674">
      <w:pPr>
        <w:pStyle w:val="Continuarlista"/>
        <w:spacing w:before="120"/>
        <w:ind w:left="426"/>
        <w:rPr>
          <w:rFonts w:ascii="Tahoma" w:hAnsi="Tahoma" w:cs="Tahoma"/>
          <w:color w:val="1F497D"/>
          <w:sz w:val="22"/>
          <w:szCs w:val="22"/>
        </w:rPr>
      </w:pPr>
    </w:p>
    <w:p w:rsidR="004D366B" w:rsidRDefault="004D366B" w:rsidP="007A3674">
      <w:pPr>
        <w:pStyle w:val="Continuarlista"/>
        <w:spacing w:before="120"/>
        <w:ind w:left="426"/>
        <w:rPr>
          <w:rFonts w:ascii="Tahoma" w:hAnsi="Tahoma" w:cs="Tahoma"/>
          <w:color w:val="1F497D"/>
          <w:sz w:val="22"/>
          <w:szCs w:val="22"/>
        </w:rPr>
      </w:pPr>
      <w:bookmarkStart w:id="15" w:name="_GoBack"/>
      <w:bookmarkEnd w:id="15"/>
    </w:p>
    <w:p w:rsidR="00C96D99" w:rsidRDefault="00C96D99" w:rsidP="007A3674">
      <w:pPr>
        <w:pStyle w:val="Continuarlista"/>
        <w:spacing w:before="120"/>
        <w:ind w:left="426"/>
        <w:rPr>
          <w:rFonts w:ascii="Tahoma" w:hAnsi="Tahoma" w:cs="Tahoma"/>
          <w:color w:val="1F497D"/>
          <w:sz w:val="22"/>
          <w:szCs w:val="22"/>
        </w:rPr>
      </w:pPr>
    </w:p>
    <w:p w:rsidR="00C96D99" w:rsidRDefault="00C96D99" w:rsidP="007A3674">
      <w:pPr>
        <w:pStyle w:val="Continuarlista"/>
        <w:spacing w:before="120"/>
        <w:ind w:left="426"/>
        <w:rPr>
          <w:rFonts w:ascii="Tahoma" w:hAnsi="Tahoma" w:cs="Tahoma"/>
          <w:color w:val="1F497D"/>
          <w:sz w:val="22"/>
          <w:szCs w:val="22"/>
        </w:rPr>
      </w:pPr>
    </w:p>
    <w:p w:rsidR="007A3674" w:rsidRPr="00C02EC3" w:rsidRDefault="007A3674" w:rsidP="00AB179D">
      <w:pPr>
        <w:pStyle w:val="Continuarlista"/>
        <w:numPr>
          <w:ilvl w:val="1"/>
          <w:numId w:val="49"/>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lastRenderedPageBreak/>
        <w:t>CRITERIOS CALIFICABLES.</w:t>
      </w:r>
    </w:p>
    <w:p w:rsidR="007A3674" w:rsidRPr="00C02EC3" w:rsidRDefault="007A3674" w:rsidP="007A3674">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rsidR="007A3674" w:rsidRDefault="007A3674" w:rsidP="006945BA">
      <w:pPr>
        <w:pStyle w:val="Continuarlista"/>
        <w:numPr>
          <w:ilvl w:val="0"/>
          <w:numId w:val="10"/>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rsidR="007A3674" w:rsidRPr="00C02EC3" w:rsidRDefault="007A3674" w:rsidP="007A3674">
      <w:pPr>
        <w:pStyle w:val="Continuarlista"/>
        <w:spacing w:before="120" w:after="0"/>
        <w:rPr>
          <w:rFonts w:ascii="Tahoma" w:hAnsi="Tahoma" w:cs="Tahoma"/>
          <w:color w:val="1F497D"/>
          <w:sz w:val="22"/>
          <w:szCs w:val="22"/>
        </w:rPr>
      </w:pPr>
    </w:p>
    <w:p w:rsidR="007A3674" w:rsidRPr="00924531" w:rsidRDefault="007A3674" w:rsidP="007A3674">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7A3674" w:rsidRPr="00924531" w:rsidRDefault="007A3674" w:rsidP="007A3674">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C_Mínima</w:t>
      </w:r>
      <w:proofErr w:type="spellEnd"/>
      <w:r w:rsidRPr="00924531">
        <w:rPr>
          <w:rFonts w:ascii="Tahoma" w:hAnsi="Tahoma" w:cs="Tahoma"/>
          <w:color w:val="1F497D"/>
          <w:szCs w:val="22"/>
        </w:rPr>
        <w:t xml:space="preserve"> = Cantidad mínima ofrecida de todas las propuestas.</w:t>
      </w:r>
    </w:p>
    <w:p w:rsidR="007A3674" w:rsidRPr="00924531" w:rsidRDefault="007A3674" w:rsidP="007A3674">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rsidR="007A3674" w:rsidRPr="00C02EC3" w:rsidRDefault="007A3674" w:rsidP="006945BA">
      <w:pPr>
        <w:pStyle w:val="Continuarlista"/>
        <w:numPr>
          <w:ilvl w:val="0"/>
          <w:numId w:val="10"/>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rsidR="007A3674" w:rsidRPr="00924531" w:rsidRDefault="007A3674" w:rsidP="007A3674">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7A3674" w:rsidRPr="00924531" w:rsidRDefault="007A3674" w:rsidP="007A3674">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rsidR="007A3674" w:rsidRPr="00924531" w:rsidRDefault="007A3674" w:rsidP="007A3674">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C_Máxima</w:t>
      </w:r>
      <w:proofErr w:type="spellEnd"/>
      <w:r w:rsidRPr="00924531">
        <w:rPr>
          <w:rFonts w:ascii="Tahoma" w:hAnsi="Tahoma" w:cs="Tahoma"/>
          <w:color w:val="1F497D"/>
          <w:szCs w:val="22"/>
        </w:rPr>
        <w:t xml:space="preserve"> = Cantidad máxima ofrecida de todas las propuestas.</w:t>
      </w:r>
    </w:p>
    <w:p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rsidR="007A3674" w:rsidRPr="00924531" w:rsidRDefault="007A3674" w:rsidP="007A3674">
      <w:pPr>
        <w:jc w:val="both"/>
        <w:rPr>
          <w:rFonts w:ascii="Tahoma" w:hAnsi="Tahoma" w:cs="Tahoma"/>
          <w:color w:val="1F497D"/>
          <w:sz w:val="20"/>
        </w:rPr>
      </w:pPr>
    </w:p>
    <w:p w:rsidR="007A3674" w:rsidRDefault="007A3674" w:rsidP="007A36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w:t>
      </w:r>
      <w:r w:rsidR="00E0281F">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rsidR="00D5235B" w:rsidRDefault="00D5235B" w:rsidP="007A3674">
      <w:pPr>
        <w:pStyle w:val="Continuarlista"/>
        <w:ind w:left="426"/>
        <w:rPr>
          <w:rFonts w:ascii="Tahoma" w:hAnsi="Tahoma" w:cs="Tahoma"/>
          <w:color w:val="004990"/>
          <w:sz w:val="22"/>
          <w:szCs w:val="22"/>
          <w:lang w:val="es-ES_tradnl"/>
        </w:rPr>
      </w:pPr>
    </w:p>
    <w:p w:rsidR="007A3674" w:rsidRPr="00194F74" w:rsidRDefault="006945BA" w:rsidP="006945BA">
      <w:pPr>
        <w:spacing w:after="200" w:line="276" w:lineRule="auto"/>
        <w:rPr>
          <w:rFonts w:ascii="Tahoma" w:hAnsi="Tahoma" w:cs="Tahoma"/>
          <w:b/>
          <w:bCs/>
          <w:color w:val="002060"/>
          <w:sz w:val="22"/>
          <w:szCs w:val="22"/>
          <w:lang w:val="es-BO" w:eastAsia="en-US"/>
        </w:rPr>
      </w:pPr>
      <w:r>
        <w:rPr>
          <w:rFonts w:ascii="Tahoma" w:hAnsi="Tahoma" w:cs="Tahoma"/>
          <w:b/>
          <w:color w:val="002060"/>
          <w:sz w:val="22"/>
          <w:szCs w:val="22"/>
          <w:lang w:eastAsia="en-US" w:bidi="en-US"/>
        </w:rPr>
        <w:t xml:space="preserve">3. </w:t>
      </w:r>
      <w:r w:rsidR="007A3674" w:rsidRPr="00194F74">
        <w:rPr>
          <w:rFonts w:ascii="Tahoma" w:hAnsi="Tahoma" w:cs="Tahoma"/>
          <w:b/>
          <w:color w:val="002060"/>
          <w:sz w:val="22"/>
          <w:szCs w:val="22"/>
          <w:lang w:eastAsia="en-US" w:bidi="en-US"/>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7A3674" w:rsidRPr="00194F74" w:rsidTr="00355FC0">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color w:val="FFFFFF"/>
                <w:sz w:val="18"/>
                <w:szCs w:val="18"/>
                <w:lang w:eastAsia="es-BO" w:bidi="en-US"/>
              </w:rPr>
            </w:pPr>
            <w:r>
              <w:rPr>
                <w:rFonts w:ascii="Tahoma" w:hAnsi="Tahoma" w:cs="Tahoma"/>
                <w:b/>
                <w:bCs/>
                <w:color w:val="FFFFFF"/>
                <w:sz w:val="18"/>
                <w:szCs w:val="18"/>
                <w:lang w:eastAsia="es-BO" w:bidi="en-US"/>
              </w:rPr>
              <w:t>CARÁCTERÍSTICAS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rsidTr="00355FC0">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7"/>
                <w:szCs w:val="7"/>
                <w:lang w:eastAsia="es-BO" w:bidi="en-US"/>
              </w:rPr>
            </w:pPr>
            <w:r w:rsidRPr="00194F74">
              <w:rPr>
                <w:rFonts w:ascii="Tahoma" w:hAnsi="Tahoma" w:cs="Tahoma"/>
                <w:b/>
                <w:bCs/>
                <w:color w:val="FFFFFF"/>
                <w:sz w:val="7"/>
                <w:szCs w:val="7"/>
                <w:lang w:val="en-GB"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8"/>
                <w:szCs w:val="10"/>
                <w:lang w:val="en-GB"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rsidTr="00355FC0">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1134" w:type="dxa"/>
            <w:vMerge/>
            <w:tcBorders>
              <w:top w:val="single" w:sz="4" w:space="0" w:color="FFFFFF"/>
              <w:left w:val="single" w:sz="4" w:space="0" w:color="FFFFFF"/>
            </w:tcBorders>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rsidTr="00355FC0">
        <w:trPr>
          <w:trHeight w:val="315"/>
        </w:trPr>
        <w:tc>
          <w:tcPr>
            <w:tcW w:w="426" w:type="dxa"/>
            <w:vAlign w:val="center"/>
          </w:tcPr>
          <w:p w:rsidR="007A3674" w:rsidRPr="00194F74" w:rsidRDefault="007A3674" w:rsidP="00355FC0">
            <w:pPr>
              <w:spacing w:line="276" w:lineRule="auto"/>
              <w:jc w:val="center"/>
              <w:rPr>
                <w:rFonts w:ascii="Calibri" w:hAnsi="Calibri"/>
                <w:b/>
                <w:color w:val="002060"/>
                <w:sz w:val="22"/>
                <w:szCs w:val="22"/>
                <w:lang w:eastAsia="en-US" w:bidi="en-US"/>
              </w:rPr>
            </w:pPr>
          </w:p>
        </w:tc>
        <w:tc>
          <w:tcPr>
            <w:tcW w:w="5103" w:type="dxa"/>
            <w:shd w:val="clear" w:color="auto" w:fill="auto"/>
            <w:vAlign w:val="center"/>
          </w:tcPr>
          <w:p w:rsidR="007A3674" w:rsidRPr="00E42D33" w:rsidRDefault="007A3674" w:rsidP="003A56C2">
            <w:pPr>
              <w:autoSpaceDE w:val="0"/>
              <w:autoSpaceDN w:val="0"/>
              <w:adjustRightInd w:val="0"/>
              <w:ind w:left="71"/>
              <w:rPr>
                <w:rFonts w:ascii="Arial" w:eastAsia="Calibri" w:hAnsi="Arial" w:cs="Arial"/>
                <w:b/>
                <w:color w:val="002060"/>
                <w:sz w:val="18"/>
                <w:szCs w:val="22"/>
                <w:lang w:val="es-ES_tradnl" w:eastAsia="es-BO"/>
              </w:rPr>
            </w:pPr>
            <w:r w:rsidRPr="00194F74">
              <w:rPr>
                <w:rFonts w:ascii="Tahoma" w:hAnsi="Tahoma" w:cs="Tahoma"/>
                <w:b/>
                <w:color w:val="002060"/>
                <w:lang w:val="es-ES_tradnl"/>
              </w:rPr>
              <w:t>Provisión y Almacenaje</w:t>
            </w:r>
            <w:r w:rsidR="003A56C2">
              <w:rPr>
                <w:rFonts w:ascii="Tahoma" w:hAnsi="Tahoma" w:cs="Tahoma"/>
                <w:b/>
                <w:color w:val="002060"/>
                <w:lang w:val="es-ES_tradnl"/>
              </w:rPr>
              <w:t xml:space="preserve"> de </w:t>
            </w:r>
            <w:r w:rsidRPr="00194F74">
              <w:rPr>
                <w:rFonts w:ascii="Tahoma" w:hAnsi="Tahoma" w:cs="Tahoma"/>
                <w:b/>
                <w:color w:val="002060"/>
                <w:lang w:val="es-ES_tradnl"/>
              </w:rPr>
              <w:t xml:space="preserve">Torres </w:t>
            </w:r>
            <w:proofErr w:type="spellStart"/>
            <w:r w:rsidRPr="00194F74">
              <w:rPr>
                <w:rFonts w:ascii="Tahoma" w:hAnsi="Tahoma" w:cs="Tahoma"/>
                <w:b/>
                <w:color w:val="002060"/>
                <w:lang w:val="es-ES_tradnl"/>
              </w:rPr>
              <w:t>Autosoportadas</w:t>
            </w:r>
            <w:proofErr w:type="spellEnd"/>
            <w:r w:rsidRPr="00194F74">
              <w:rPr>
                <w:rFonts w:ascii="Tahoma" w:hAnsi="Tahoma" w:cs="Tahoma"/>
                <w:b/>
                <w:color w:val="002060"/>
                <w:lang w:val="es-ES_tradnl"/>
              </w:rPr>
              <w:t xml:space="preserve"> </w:t>
            </w:r>
            <w:r w:rsidR="00672D4E">
              <w:rPr>
                <w:rFonts w:ascii="Tahoma" w:hAnsi="Tahoma" w:cs="Tahoma"/>
                <w:b/>
                <w:color w:val="002060"/>
                <w:lang w:val="es-ES_tradnl"/>
              </w:rPr>
              <w:t>H=42 m y</w:t>
            </w:r>
            <w:r w:rsidR="00672D4E" w:rsidRPr="00194F74">
              <w:rPr>
                <w:rFonts w:ascii="Tahoma" w:hAnsi="Tahoma" w:cs="Tahoma"/>
                <w:b/>
                <w:color w:val="002060"/>
                <w:lang w:val="es-ES_tradnl"/>
              </w:rPr>
              <w:t xml:space="preserve"> </w:t>
            </w:r>
            <w:r w:rsidR="00672D4E" w:rsidRPr="00194F74">
              <w:rPr>
                <w:rFonts w:ascii="Arial" w:eastAsia="Calibri" w:hAnsi="Arial" w:cs="Arial"/>
                <w:b/>
                <w:color w:val="002060"/>
                <w:sz w:val="18"/>
                <w:szCs w:val="22"/>
                <w:lang w:val="es-BO" w:eastAsia="es-BO"/>
              </w:rPr>
              <w:t xml:space="preserve"> </w:t>
            </w:r>
            <w:r w:rsidR="00301496">
              <w:rPr>
                <w:rFonts w:ascii="Tahoma" w:hAnsi="Tahoma" w:cs="Tahoma"/>
                <w:b/>
                <w:color w:val="002060"/>
                <w:lang w:val="es-ES_tradnl"/>
              </w:rPr>
              <w:t>H=60 m</w:t>
            </w:r>
            <w:r w:rsidR="00E42D33">
              <w:rPr>
                <w:rFonts w:ascii="Tahoma" w:hAnsi="Tahoma" w:cs="Tahoma"/>
                <w:b/>
                <w:color w:val="002060"/>
                <w:lang w:val="es-ES_tradnl"/>
              </w:rPr>
              <w:t xml:space="preserve"> </w:t>
            </w: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n-US" w:bidi="en-US"/>
              </w:rPr>
            </w:pP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rsidTr="00355FC0">
        <w:trPr>
          <w:trHeight w:val="315"/>
        </w:trPr>
        <w:tc>
          <w:tcPr>
            <w:tcW w:w="426" w:type="dxa"/>
            <w:vAlign w:val="center"/>
          </w:tcPr>
          <w:p w:rsidR="007A3674" w:rsidRPr="00194F74" w:rsidRDefault="007A3674" w:rsidP="00355FC0">
            <w:pPr>
              <w:spacing w:line="276" w:lineRule="auto"/>
              <w:jc w:val="center"/>
              <w:rPr>
                <w:rFonts w:ascii="Calibri" w:hAnsi="Calibri"/>
                <w:color w:val="002060"/>
                <w:sz w:val="22"/>
                <w:szCs w:val="22"/>
                <w:lang w:eastAsia="en-US" w:bidi="en-US"/>
              </w:rPr>
            </w:pPr>
            <w:r>
              <w:rPr>
                <w:rFonts w:ascii="Calibri" w:hAnsi="Calibri"/>
                <w:color w:val="002060"/>
                <w:sz w:val="22"/>
                <w:szCs w:val="22"/>
                <w:lang w:eastAsia="en-US" w:bidi="en-US"/>
              </w:rPr>
              <w:t>1</w:t>
            </w:r>
          </w:p>
        </w:tc>
        <w:tc>
          <w:tcPr>
            <w:tcW w:w="5103" w:type="dxa"/>
            <w:shd w:val="clear" w:color="auto" w:fill="auto"/>
            <w:vAlign w:val="center"/>
          </w:tcPr>
          <w:p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Provisión y Almacenaje de Torres </w:t>
            </w:r>
            <w:proofErr w:type="spellStart"/>
            <w:r w:rsidRPr="00194F74">
              <w:rPr>
                <w:rFonts w:ascii="Tahoma" w:hAnsi="Tahoma" w:cs="Tahoma"/>
                <w:color w:val="002060"/>
                <w:lang w:val="es-ES_tradnl"/>
              </w:rPr>
              <w:t>Autosoportadas</w:t>
            </w:r>
            <w:proofErr w:type="spellEnd"/>
            <w:r w:rsidRPr="00194F74">
              <w:rPr>
                <w:rFonts w:ascii="Tahoma" w:hAnsi="Tahoma" w:cs="Tahoma"/>
                <w:color w:val="002060"/>
                <w:lang w:val="es-ES_tradnl"/>
              </w:rPr>
              <w:t xml:space="preserve"> de base triangular, para fijación de antenas de diferentes sistemas de Telecomunicaciones de acuerdo al siguiente detalle:</w:t>
            </w:r>
          </w:p>
          <w:p w:rsidR="007A3674" w:rsidRPr="00194F74" w:rsidRDefault="007A3674" w:rsidP="00355FC0">
            <w:pPr>
              <w:jc w:val="both"/>
              <w:rPr>
                <w:rFonts w:ascii="Tahoma" w:hAnsi="Tahoma" w:cs="Tahoma"/>
                <w:color w:val="002060"/>
                <w:lang w:val="es-ES_tradnl"/>
              </w:rPr>
            </w:pPr>
          </w:p>
          <w:p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Las torres son </w:t>
            </w:r>
            <w:proofErr w:type="spellStart"/>
            <w:r w:rsidRPr="00194F74">
              <w:rPr>
                <w:rFonts w:ascii="Tahoma" w:hAnsi="Tahoma" w:cs="Tahoma"/>
                <w:color w:val="002060"/>
                <w:lang w:val="es-ES_tradnl"/>
              </w:rPr>
              <w:t>autosoportadas</w:t>
            </w:r>
            <w:proofErr w:type="spellEnd"/>
            <w:r w:rsidRPr="00194F74">
              <w:rPr>
                <w:rFonts w:ascii="Tahoma" w:hAnsi="Tahoma" w:cs="Tahoma"/>
                <w:color w:val="002060"/>
                <w:lang w:val="es-ES_tradnl"/>
              </w:rPr>
              <w:t>, de acero galvanizado en caliente y concebidas para un fácil montaje / desmontaje sobre la base de uniones empernadas</w:t>
            </w:r>
            <w:r w:rsidR="00B4353E">
              <w:rPr>
                <w:rFonts w:ascii="Tahoma" w:hAnsi="Tahoma" w:cs="Tahoma"/>
                <w:color w:val="002060"/>
                <w:lang w:val="es-ES_tradnl"/>
              </w:rPr>
              <w:t xml:space="preserve"> (sin soldaduras)</w:t>
            </w:r>
            <w:r w:rsidRPr="00194F74">
              <w:rPr>
                <w:rFonts w:ascii="Tahoma" w:hAnsi="Tahoma" w:cs="Tahoma"/>
                <w:color w:val="002060"/>
                <w:lang w:val="es-ES_tradnl"/>
              </w:rPr>
              <w:t xml:space="preserve"> y perfiles codificados de modo de permitir una identificación fácil de la posición que deberán tener los mismos en la torre.</w:t>
            </w:r>
          </w:p>
          <w:p w:rsidR="007A3674" w:rsidRPr="00194F74" w:rsidRDefault="007A3674" w:rsidP="00355FC0">
            <w:pPr>
              <w:jc w:val="both"/>
              <w:rPr>
                <w:rFonts w:ascii="Tahoma" w:hAnsi="Tahoma" w:cs="Tahoma"/>
                <w:color w:val="002060"/>
                <w:lang w:val="es-ES_tradnl"/>
              </w:rPr>
            </w:pPr>
          </w:p>
          <w:p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Las torres </w:t>
            </w:r>
            <w:r>
              <w:rPr>
                <w:rFonts w:ascii="Tahoma" w:hAnsi="Tahoma" w:cs="Tahoma"/>
                <w:color w:val="002060"/>
                <w:lang w:val="es-ES_tradnl"/>
              </w:rPr>
              <w:t>t</w:t>
            </w:r>
            <w:r w:rsidRPr="00194F74">
              <w:rPr>
                <w:rFonts w:ascii="Tahoma" w:hAnsi="Tahoma" w:cs="Tahoma"/>
                <w:color w:val="002060"/>
                <w:lang w:val="es-ES_tradnl"/>
              </w:rPr>
              <w:t>ienen los siguientes componentes (provisión):</w:t>
            </w:r>
          </w:p>
          <w:p w:rsidR="007A3674" w:rsidRPr="00194F74" w:rsidRDefault="007A3674" w:rsidP="00355FC0">
            <w:pPr>
              <w:jc w:val="both"/>
              <w:rPr>
                <w:rFonts w:ascii="Tahoma" w:hAnsi="Tahoma" w:cs="Tahoma"/>
                <w:color w:val="002060"/>
                <w:lang w:val="es-ES_tradnl"/>
              </w:rPr>
            </w:pP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Estructura portante principal (sección tronco piramidal y/o constante).</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Escalera de ascenso y descenso de personas.</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lastRenderedPageBreak/>
              <w:t>Escalerilla porta cables.</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Escalerilla porta </w:t>
            </w:r>
            <w:r w:rsidR="007921D8" w:rsidRPr="00194F74">
              <w:rPr>
                <w:rFonts w:ascii="Tahoma" w:hAnsi="Tahoma" w:cs="Tahoma"/>
                <w:color w:val="002060"/>
                <w:lang w:val="es-ES_tradnl"/>
              </w:rPr>
              <w:t>cable horizontal</w:t>
            </w:r>
            <w:r w:rsidRPr="00194F74">
              <w:rPr>
                <w:rFonts w:ascii="Tahoma" w:hAnsi="Tahoma" w:cs="Tahoma"/>
                <w:color w:val="002060"/>
                <w:lang w:val="es-ES_tradnl"/>
              </w:rPr>
              <w:t xml:space="preserve"> de conexión. </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 a tope.</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Plataformas Intermedias.</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pararrayos.</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Sistema de protección de antenas. </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Balizamiento (diurno y nocturno).</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antenas celulares (Nueve soportes). </w:t>
            </w:r>
          </w:p>
          <w:p w:rsidR="007A3674" w:rsidRPr="00EE70D2"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FF0000"/>
                <w:lang w:val="es-ES_tradnl"/>
              </w:rPr>
            </w:pPr>
            <w:r w:rsidRPr="00194F74">
              <w:rPr>
                <w:rFonts w:ascii="Tahoma" w:hAnsi="Tahoma" w:cs="Tahoma"/>
                <w:color w:val="002060"/>
                <w:lang w:val="es-ES_tradnl"/>
              </w:rPr>
              <w:t>Soportes de antena de enlace (Seis soportes</w:t>
            </w:r>
            <w:r w:rsidR="00EE70D2" w:rsidRPr="003A56C2">
              <w:rPr>
                <w:rFonts w:ascii="Tahoma" w:hAnsi="Tahoma" w:cs="Tahoma"/>
                <w:color w:val="002060"/>
                <w:lang w:val="es-ES_tradnl"/>
              </w:rPr>
              <w:t xml:space="preserve"> para Estructura Tipo Radio Base</w:t>
            </w:r>
            <w:r w:rsidR="003A56C2">
              <w:rPr>
                <w:rFonts w:ascii="Tahoma" w:hAnsi="Tahoma" w:cs="Tahoma"/>
                <w:color w:val="002060"/>
                <w:lang w:val="es-ES_tradnl"/>
              </w:rPr>
              <w:t>)</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Marco de reglaje y nivelación para replanteo </w:t>
            </w:r>
            <w:r w:rsidR="000B245A">
              <w:rPr>
                <w:rFonts w:ascii="Tahoma" w:hAnsi="Tahoma" w:cs="Tahoma"/>
                <w:color w:val="002060"/>
                <w:lang w:val="es-ES_tradnl"/>
              </w:rPr>
              <w:t>(Plantillas)</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Pernos de anclaje</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Pintura para retoque.</w:t>
            </w:r>
          </w:p>
          <w:p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Juego de Planos</w:t>
            </w:r>
          </w:p>
          <w:p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p w:rsidR="00672D4E" w:rsidRDefault="007A3674" w:rsidP="00355FC0">
            <w:pPr>
              <w:autoSpaceDE w:val="0"/>
              <w:autoSpaceDN w:val="0"/>
              <w:adjustRightInd w:val="0"/>
              <w:ind w:left="71"/>
              <w:rPr>
                <w:rFonts w:ascii="Tahoma" w:hAnsi="Tahoma" w:cs="Tahoma"/>
                <w:color w:val="002060"/>
                <w:lang w:val="es-ES_tradnl"/>
              </w:rPr>
            </w:pPr>
            <w:r w:rsidRPr="0039437C">
              <w:rPr>
                <w:rFonts w:ascii="Tahoma" w:hAnsi="Tahoma" w:cs="Tahoma"/>
                <w:color w:val="002060"/>
                <w:lang w:val="es-ES_tradnl"/>
              </w:rPr>
              <w:t xml:space="preserve">La provisión de las torres incluirá almacenaje y logística de entrega por un lapso de </w:t>
            </w:r>
            <w:r w:rsidR="00301496">
              <w:rPr>
                <w:rFonts w:ascii="Tahoma" w:hAnsi="Tahoma" w:cs="Tahoma"/>
                <w:color w:val="002060"/>
                <w:lang w:val="es-ES_tradnl"/>
              </w:rPr>
              <w:t>9</w:t>
            </w:r>
            <w:r w:rsidRPr="0039437C">
              <w:rPr>
                <w:rFonts w:ascii="Tahoma" w:hAnsi="Tahoma" w:cs="Tahoma"/>
                <w:color w:val="002060"/>
                <w:lang w:val="es-ES_tradnl"/>
              </w:rPr>
              <w:t xml:space="preserve"> meses a partir de la verificación de las estructuras en depósito, que deberán entregarse </w:t>
            </w:r>
            <w:r w:rsidR="0030364B">
              <w:rPr>
                <w:rFonts w:ascii="Tahoma" w:hAnsi="Tahoma" w:cs="Tahoma"/>
                <w:color w:val="002060"/>
                <w:lang w:val="es-ES_tradnl"/>
              </w:rPr>
              <w:t xml:space="preserve">en la ciudad de </w:t>
            </w:r>
            <w:r w:rsidR="00672D4E">
              <w:rPr>
                <w:rFonts w:ascii="Tahoma" w:hAnsi="Tahoma" w:cs="Tahoma"/>
                <w:color w:val="002060"/>
                <w:lang w:val="es-ES_tradnl"/>
              </w:rPr>
              <w:t xml:space="preserve">Cochabamba y </w:t>
            </w:r>
            <w:r w:rsidR="0030364B">
              <w:rPr>
                <w:rFonts w:ascii="Tahoma" w:hAnsi="Tahoma" w:cs="Tahoma"/>
                <w:color w:val="002060"/>
                <w:lang w:val="es-ES_tradnl"/>
              </w:rPr>
              <w:t>Santa Cruz</w:t>
            </w:r>
            <w:r w:rsidR="00672D4E">
              <w:rPr>
                <w:rFonts w:ascii="Tahoma" w:hAnsi="Tahoma" w:cs="Tahoma"/>
                <w:color w:val="002060"/>
                <w:lang w:val="es-ES_tradnl"/>
              </w:rPr>
              <w:t xml:space="preserve"> según el siguiente detalle:</w:t>
            </w:r>
          </w:p>
          <w:p w:rsidR="00672D4E" w:rsidRDefault="00672D4E" w:rsidP="00355FC0">
            <w:pPr>
              <w:autoSpaceDE w:val="0"/>
              <w:autoSpaceDN w:val="0"/>
              <w:adjustRightInd w:val="0"/>
              <w:ind w:left="71"/>
              <w:rPr>
                <w:rFonts w:ascii="Tahoma" w:hAnsi="Tahoma" w:cs="Tahoma"/>
                <w:color w:val="002060"/>
                <w:lang w:val="es-ES_tradnl"/>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672D4E" w:rsidTr="00672D4E">
              <w:tc>
                <w:tcPr>
                  <w:tcW w:w="1649" w:type="dxa"/>
                  <w:vAlign w:val="center"/>
                </w:tcPr>
                <w:p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672D4E" w:rsidTr="00672D4E">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rsidTr="00672D4E">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672D4E" w:rsidTr="00672D4E">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rsidTr="00672D4E">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672D4E" w:rsidRDefault="00672D4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672D4E" w:rsidTr="00672D4E">
              <w:tc>
                <w:tcPr>
                  <w:tcW w:w="1649" w:type="dxa"/>
                </w:tcPr>
                <w:p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64</w:t>
                  </w:r>
                </w:p>
              </w:tc>
              <w:tc>
                <w:tcPr>
                  <w:tcW w:w="1375" w:type="dxa"/>
                </w:tcPr>
                <w:p w:rsidR="00672D4E" w:rsidRDefault="00672D4E" w:rsidP="00355FC0">
                  <w:pPr>
                    <w:autoSpaceDE w:val="0"/>
                    <w:autoSpaceDN w:val="0"/>
                    <w:adjustRightInd w:val="0"/>
                    <w:rPr>
                      <w:rFonts w:ascii="Tahoma" w:hAnsi="Tahoma" w:cs="Tahoma"/>
                      <w:color w:val="002060"/>
                      <w:lang w:val="es-ES_tradnl"/>
                    </w:rPr>
                  </w:pPr>
                </w:p>
              </w:tc>
            </w:tr>
          </w:tbl>
          <w:p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r w:rsidRPr="00194F74">
              <w:rPr>
                <w:rFonts w:ascii="Tahoma" w:hAnsi="Tahoma" w:cs="Tahoma"/>
                <w:color w:val="002060"/>
                <w:lang w:val="es-ES_tradnl"/>
              </w:rPr>
              <w:t xml:space="preserve"> </w:t>
            </w:r>
          </w:p>
          <w:p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tc>
        <w:tc>
          <w:tcPr>
            <w:tcW w:w="709" w:type="dxa"/>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rsidTr="00355FC0">
        <w:trPr>
          <w:trHeight w:val="315"/>
        </w:trPr>
        <w:tc>
          <w:tcPr>
            <w:tcW w:w="426" w:type="dxa"/>
            <w:vAlign w:val="center"/>
          </w:tcPr>
          <w:p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2</w:t>
            </w:r>
          </w:p>
        </w:tc>
        <w:tc>
          <w:tcPr>
            <w:tcW w:w="5103" w:type="dxa"/>
            <w:shd w:val="clear" w:color="auto" w:fill="auto"/>
            <w:vAlign w:val="center"/>
          </w:tcPr>
          <w:p w:rsidR="007A3674" w:rsidRDefault="007A3674" w:rsidP="00355FC0">
            <w:pPr>
              <w:jc w:val="both"/>
              <w:rPr>
                <w:rFonts w:ascii="Tahoma" w:hAnsi="Tahoma" w:cs="Tahoma"/>
                <w:color w:val="002060"/>
                <w:lang w:val="es-ES_tradnl"/>
              </w:rPr>
            </w:pPr>
            <w:r w:rsidRPr="00194F74">
              <w:rPr>
                <w:rFonts w:ascii="Tahoma" w:hAnsi="Tahoma" w:cs="Tahoma"/>
                <w:color w:val="002060"/>
                <w:lang w:val="es-ES_tradnl"/>
              </w:rPr>
              <w:t>La torre debe cumplir valores de torsión y deflexión:</w:t>
            </w:r>
          </w:p>
          <w:p w:rsidR="00D5235B" w:rsidRPr="00194F74" w:rsidRDefault="00D5235B" w:rsidP="00355FC0">
            <w:pPr>
              <w:jc w:val="both"/>
              <w:rPr>
                <w:rFonts w:ascii="Tahoma" w:hAnsi="Tahoma" w:cs="Tahoma"/>
                <w:color w:val="002060"/>
                <w:lang w:val="es-ES_tradnl"/>
              </w:rPr>
            </w:pPr>
          </w:p>
          <w:p w:rsidR="00045915" w:rsidRPr="00045915" w:rsidRDefault="00045915" w:rsidP="005D77D3">
            <w:pPr>
              <w:pStyle w:val="Sangra2detindependiente"/>
              <w:numPr>
                <w:ilvl w:val="0"/>
                <w:numId w:val="45"/>
              </w:numPr>
              <w:tabs>
                <w:tab w:val="num" w:pos="360"/>
              </w:tabs>
              <w:spacing w:after="0" w:line="240" w:lineRule="auto"/>
              <w:jc w:val="both"/>
              <w:rPr>
                <w:rFonts w:ascii="Tahoma" w:hAnsi="Tahoma" w:cs="Tahoma"/>
                <w:color w:val="002060"/>
                <w:lang w:val="es-ES_tradnl"/>
              </w:rPr>
            </w:pPr>
            <w:r w:rsidRPr="00045915">
              <w:rPr>
                <w:rFonts w:ascii="Tahoma" w:hAnsi="Tahoma" w:cs="Tahoma"/>
                <w:color w:val="002060"/>
                <w:lang w:val="es-ES_tradnl"/>
              </w:rPr>
              <w:t>ESTRUCTURA PARA TORRE RADIOBASE:</w:t>
            </w:r>
          </w:p>
          <w:p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30 minutos</w:t>
            </w:r>
          </w:p>
          <w:p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TORSIÓN</w:t>
            </w:r>
            <w:r w:rsidRPr="00045915">
              <w:rPr>
                <w:rFonts w:ascii="Tahoma" w:hAnsi="Tahoma" w:cs="Tahoma"/>
                <w:b/>
                <w:color w:val="002060"/>
                <w:lang w:val="es-ES_tradnl"/>
              </w:rPr>
              <w:tab/>
              <w:t>20 minutos</w:t>
            </w:r>
          </w:p>
          <w:p w:rsidR="00045915" w:rsidRPr="00045915" w:rsidRDefault="00045915" w:rsidP="00045915">
            <w:pPr>
              <w:pStyle w:val="Sangra2detindependiente"/>
              <w:tabs>
                <w:tab w:val="left" w:pos="3555"/>
              </w:tabs>
              <w:spacing w:after="0" w:line="240" w:lineRule="auto"/>
              <w:ind w:left="0"/>
              <w:rPr>
                <w:rFonts w:ascii="Tahoma" w:hAnsi="Tahoma" w:cs="Tahoma"/>
                <w:color w:val="002060"/>
                <w:lang w:val="es-ES_tradnl"/>
              </w:rPr>
            </w:pPr>
          </w:p>
          <w:p w:rsidR="007A3674" w:rsidRPr="00194F74" w:rsidRDefault="007A3674" w:rsidP="003A56C2">
            <w:pPr>
              <w:pStyle w:val="Sangra2detindependiente"/>
              <w:spacing w:after="0" w:line="240" w:lineRule="auto"/>
              <w:ind w:left="708"/>
              <w:rPr>
                <w:rFonts w:ascii="Tahoma" w:hAnsi="Tahoma" w:cs="Tahoma"/>
                <w:color w:val="002060"/>
                <w:lang w:val="es-ES_tradnl"/>
              </w:rPr>
            </w:pPr>
          </w:p>
        </w:tc>
        <w:tc>
          <w:tcPr>
            <w:tcW w:w="709" w:type="dxa"/>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rsidTr="00355FC0">
        <w:trPr>
          <w:trHeight w:val="315"/>
        </w:trPr>
        <w:tc>
          <w:tcPr>
            <w:tcW w:w="426" w:type="dxa"/>
            <w:vAlign w:val="center"/>
          </w:tcPr>
          <w:p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3</w:t>
            </w:r>
          </w:p>
        </w:tc>
        <w:tc>
          <w:tcPr>
            <w:tcW w:w="5103" w:type="dxa"/>
            <w:shd w:val="clear" w:color="auto" w:fill="auto"/>
            <w:vAlign w:val="center"/>
          </w:tcPr>
          <w:p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deberán cumplir el peso mínimo solicitado, en los anexos.</w:t>
            </w:r>
          </w:p>
          <w:p w:rsidR="007A3674" w:rsidRPr="00194F74" w:rsidRDefault="007A3674" w:rsidP="00355FC0">
            <w:pPr>
              <w:jc w:val="both"/>
              <w:rPr>
                <w:rFonts w:ascii="Tahoma" w:hAnsi="Tahoma" w:cs="Tahoma"/>
                <w:color w:val="002060"/>
                <w:lang w:val="es-ES_tradnl"/>
              </w:rPr>
            </w:pPr>
          </w:p>
          <w:p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 </w:t>
            </w:r>
          </w:p>
        </w:tc>
        <w:tc>
          <w:tcPr>
            <w:tcW w:w="709" w:type="dxa"/>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rsidTr="00355FC0">
        <w:trPr>
          <w:trHeight w:val="315"/>
        </w:trPr>
        <w:tc>
          <w:tcPr>
            <w:tcW w:w="426" w:type="dxa"/>
            <w:vAlign w:val="center"/>
          </w:tcPr>
          <w:p w:rsidR="007A3674" w:rsidRPr="00194F74" w:rsidRDefault="007A3674" w:rsidP="00355FC0">
            <w:pPr>
              <w:spacing w:line="276" w:lineRule="auto"/>
              <w:jc w:val="center"/>
              <w:rPr>
                <w:rFonts w:ascii="Tahoma" w:hAnsi="Tahoma" w:cs="Tahoma"/>
                <w:color w:val="002060"/>
                <w:lang w:val="es-ES_tradnl"/>
              </w:rPr>
            </w:pPr>
            <w:r w:rsidRPr="00194F74">
              <w:rPr>
                <w:rFonts w:ascii="Tahoma" w:hAnsi="Tahoma" w:cs="Tahoma"/>
                <w:color w:val="002060"/>
                <w:lang w:val="es-ES_tradnl"/>
              </w:rPr>
              <w:t>4</w:t>
            </w:r>
          </w:p>
        </w:tc>
        <w:tc>
          <w:tcPr>
            <w:tcW w:w="5103" w:type="dxa"/>
            <w:shd w:val="clear" w:color="auto" w:fill="auto"/>
            <w:vAlign w:val="center"/>
          </w:tcPr>
          <w:p w:rsidR="007A3674" w:rsidRPr="00194F74" w:rsidRDefault="007A3674" w:rsidP="00355FC0">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 xml:space="preserve">Para efectos de la calificación técnica, el proponente deberá entregar </w:t>
            </w:r>
            <w:r w:rsidR="00A831B0">
              <w:rPr>
                <w:rFonts w:ascii="Tahoma" w:hAnsi="Tahoma" w:cs="Tahoma"/>
                <w:color w:val="002060"/>
                <w:lang w:val="es-ES_tradnl"/>
              </w:rPr>
              <w:t>un</w:t>
            </w:r>
            <w:r w:rsidRPr="00194F74">
              <w:rPr>
                <w:rFonts w:ascii="Tahoma" w:hAnsi="Tahoma" w:cs="Tahoma"/>
                <w:color w:val="002060"/>
                <w:lang w:val="es-ES_tradnl"/>
              </w:rPr>
              <w:t xml:space="preserve"> ejemplar de la memoria de cálculo de cada tipo de torre ofertada y planos de montaje de los elementos constitutivos de las mismas (formato impreso y digital).</w:t>
            </w:r>
          </w:p>
          <w:p w:rsidR="007A3674" w:rsidRPr="00194F74" w:rsidRDefault="00451670" w:rsidP="00225EF6">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lastRenderedPageBreak/>
              <w:t>En caso de adjudicación la empresa deberá proveer en formato digital el archivo de simulación de la estructura para su revisión.</w:t>
            </w:r>
            <w:r w:rsidR="009256DD">
              <w:rPr>
                <w:rFonts w:ascii="Tahoma" w:hAnsi="Tahoma" w:cs="Tahoma"/>
                <w:color w:val="002060"/>
                <w:lang w:val="es-ES_tradnl"/>
              </w:rPr>
              <w:t xml:space="preserve"> También se deberá</w:t>
            </w:r>
            <w:r w:rsidR="007A3674" w:rsidRPr="00194F74">
              <w:rPr>
                <w:rFonts w:ascii="Tahoma" w:hAnsi="Tahoma" w:cs="Tahoma"/>
                <w:color w:val="002060"/>
                <w:lang w:val="es-ES_tradnl"/>
              </w:rPr>
              <w:t xml:space="preserve"> proporcionar </w:t>
            </w:r>
            <w:r w:rsidR="00736FB3">
              <w:rPr>
                <w:rFonts w:ascii="Tahoma" w:hAnsi="Tahoma" w:cs="Tahoma"/>
                <w:color w:val="002060"/>
                <w:lang w:val="es-ES_tradnl"/>
              </w:rPr>
              <w:t xml:space="preserve">10 </w:t>
            </w:r>
            <w:r w:rsidR="007A3674" w:rsidRPr="00194F74">
              <w:rPr>
                <w:rFonts w:ascii="Tahoma" w:hAnsi="Tahoma" w:cs="Tahoma"/>
                <w:color w:val="002060"/>
                <w:lang w:val="es-ES_tradnl"/>
              </w:rPr>
              <w:t>equipos de seguridad (arnés</w:t>
            </w:r>
            <w:r w:rsidR="009256DD">
              <w:rPr>
                <w:rFonts w:ascii="Tahoma" w:hAnsi="Tahoma" w:cs="Tahoma"/>
                <w:color w:val="002060"/>
                <w:lang w:val="es-ES_tradnl"/>
              </w:rPr>
              <w:t xml:space="preserve"> tipo paracaídas</w:t>
            </w:r>
            <w:r w:rsidR="007A3674" w:rsidRPr="00194F74">
              <w:rPr>
                <w:rFonts w:ascii="Tahoma" w:hAnsi="Tahoma" w:cs="Tahoma"/>
                <w:color w:val="002060"/>
                <w:lang w:val="es-ES_tradnl"/>
              </w:rPr>
              <w:t>, línea de vida</w:t>
            </w:r>
            <w:r w:rsidR="009256DD">
              <w:rPr>
                <w:rFonts w:ascii="Tahoma" w:hAnsi="Tahoma" w:cs="Tahoma"/>
                <w:color w:val="002060"/>
                <w:lang w:val="es-ES_tradnl"/>
              </w:rPr>
              <w:t xml:space="preserve"> doble</w:t>
            </w:r>
            <w:r w:rsidR="00C16DED">
              <w:rPr>
                <w:rFonts w:ascii="Tahoma" w:hAnsi="Tahoma" w:cs="Tahoma"/>
                <w:color w:val="002060"/>
                <w:lang w:val="es-ES_tradnl"/>
              </w:rPr>
              <w:t xml:space="preserve">, </w:t>
            </w:r>
            <w:r w:rsidR="007921D8">
              <w:rPr>
                <w:rFonts w:ascii="Tahoma" w:hAnsi="Tahoma" w:cs="Tahoma"/>
                <w:color w:val="002060"/>
                <w:lang w:val="es-ES_tradnl"/>
              </w:rPr>
              <w:t>eslinga</w:t>
            </w:r>
            <w:r w:rsidR="00C16DED">
              <w:rPr>
                <w:rFonts w:ascii="Tahoma" w:hAnsi="Tahoma" w:cs="Tahoma"/>
                <w:color w:val="002060"/>
                <w:lang w:val="es-ES_tradnl"/>
              </w:rPr>
              <w:t xml:space="preserve"> frontal</w:t>
            </w:r>
            <w:r w:rsidR="00437BA0">
              <w:rPr>
                <w:rFonts w:ascii="Tahoma" w:hAnsi="Tahoma" w:cs="Tahoma"/>
                <w:color w:val="002060"/>
                <w:lang w:val="es-ES_tradnl"/>
              </w:rPr>
              <w:t>,</w:t>
            </w:r>
            <w:r w:rsidR="009256DD">
              <w:rPr>
                <w:rFonts w:ascii="Tahoma" w:hAnsi="Tahoma" w:cs="Tahoma"/>
                <w:color w:val="002060"/>
                <w:lang w:val="es-ES_tradnl"/>
              </w:rPr>
              <w:t xml:space="preserve"> carrito traba caídas</w:t>
            </w:r>
            <w:r w:rsidR="007A3674" w:rsidRPr="00194F74">
              <w:rPr>
                <w:rFonts w:ascii="Tahoma" w:hAnsi="Tahoma" w:cs="Tahoma"/>
                <w:color w:val="002060"/>
                <w:lang w:val="es-ES_tradnl"/>
              </w:rPr>
              <w:t xml:space="preserve"> y casco de seguridad para altur</w:t>
            </w:r>
            <w:r w:rsidR="007A3674">
              <w:rPr>
                <w:rFonts w:ascii="Tahoma" w:hAnsi="Tahoma" w:cs="Tahoma"/>
                <w:color w:val="002060"/>
                <w:lang w:val="es-ES_tradnl"/>
              </w:rPr>
              <w:t>a</w:t>
            </w:r>
            <w:r w:rsidR="009256DD">
              <w:rPr>
                <w:rFonts w:ascii="Tahoma" w:hAnsi="Tahoma" w:cs="Tahoma"/>
                <w:color w:val="002060"/>
                <w:lang w:val="es-ES_tradnl"/>
              </w:rPr>
              <w:t xml:space="preserve">-sin </w:t>
            </w:r>
            <w:r w:rsidR="00CB493C">
              <w:rPr>
                <w:rFonts w:ascii="Tahoma" w:hAnsi="Tahoma" w:cs="Tahoma"/>
                <w:color w:val="002060"/>
                <w:lang w:val="es-ES_tradnl"/>
              </w:rPr>
              <w:t>visera</w:t>
            </w:r>
            <w:r w:rsidR="007A3674">
              <w:rPr>
                <w:rFonts w:ascii="Tahoma" w:hAnsi="Tahoma" w:cs="Tahoma"/>
                <w:color w:val="002060"/>
                <w:lang w:val="es-ES_tradnl"/>
              </w:rPr>
              <w:t>)</w:t>
            </w:r>
            <w:r w:rsidR="007A3674" w:rsidRPr="00194F74">
              <w:rPr>
                <w:rFonts w:ascii="Tahoma" w:hAnsi="Tahoma" w:cs="Tahoma"/>
                <w:color w:val="002060"/>
                <w:lang w:val="es-ES_tradnl"/>
              </w:rPr>
              <w:t xml:space="preserve">, los mismos que servirán para el trabajo de </w:t>
            </w:r>
            <w:r w:rsidR="009256DD">
              <w:rPr>
                <w:rFonts w:ascii="Tahoma" w:hAnsi="Tahoma" w:cs="Tahoma"/>
                <w:color w:val="002060"/>
                <w:lang w:val="es-ES_tradnl"/>
              </w:rPr>
              <w:t>supervisión de OOCC</w:t>
            </w:r>
            <w:r w:rsidR="007A3674" w:rsidRPr="00194F74">
              <w:rPr>
                <w:rFonts w:ascii="Tahoma" w:hAnsi="Tahoma" w:cs="Tahoma"/>
                <w:color w:val="002060"/>
                <w:lang w:val="es-ES_tradnl"/>
              </w:rPr>
              <w:t xml:space="preserve">.  </w:t>
            </w:r>
          </w:p>
        </w:tc>
        <w:tc>
          <w:tcPr>
            <w:tcW w:w="709" w:type="dxa"/>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rsidR="007A3674" w:rsidRDefault="007A3674" w:rsidP="007A3674">
      <w:pPr>
        <w:rPr>
          <w:rFonts w:ascii="Tahoma" w:hAnsi="Tahoma" w:cs="Tahoma"/>
          <w:b/>
          <w:bCs/>
          <w:color w:val="002060"/>
          <w:sz w:val="22"/>
          <w:szCs w:val="22"/>
          <w:lang w:val="es-BO" w:eastAsia="en-US"/>
        </w:rPr>
      </w:pPr>
    </w:p>
    <w:p w:rsidR="007A3674" w:rsidRPr="006945BA" w:rsidRDefault="007A3674" w:rsidP="005D77D3">
      <w:pPr>
        <w:pStyle w:val="Prrafodelista"/>
        <w:numPr>
          <w:ilvl w:val="0"/>
          <w:numId w:val="50"/>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7A3674" w:rsidRPr="00194F74" w:rsidTr="00355FC0">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355FC0">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eastAsia="es-BO" w:bidi="en-US"/>
              </w:rPr>
              <w:t>(Llenado Obligatorio)</w:t>
            </w:r>
          </w:p>
        </w:tc>
      </w:tr>
      <w:tr w:rsidR="007A3674" w:rsidRPr="00194F74" w:rsidTr="00355FC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color w:val="FFFFFF"/>
                <w:sz w:val="18"/>
                <w:szCs w:val="18"/>
                <w:lang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val="en-GB" w:eastAsia="es-BO" w:bidi="en-US"/>
              </w:rPr>
            </w:pPr>
            <w:proofErr w:type="spellStart"/>
            <w:r w:rsidRPr="00194F74">
              <w:rPr>
                <w:rFonts w:ascii="Tahoma" w:hAnsi="Tahoma" w:cs="Tahoma"/>
                <w:b/>
                <w:bCs/>
                <w:color w:val="FFFFFF"/>
                <w:sz w:val="12"/>
                <w:szCs w:val="18"/>
                <w:lang w:val="en-GB" w:eastAsia="es-BO" w:bidi="en-US"/>
              </w:rPr>
              <w:t>Cumple</w:t>
            </w:r>
            <w:proofErr w:type="spellEnd"/>
            <w:r w:rsidRPr="00194F74">
              <w:rPr>
                <w:rFonts w:ascii="Tahoma" w:hAnsi="Tahoma" w:cs="Tahoma"/>
                <w:b/>
                <w:bCs/>
                <w:color w:val="FFFFFF"/>
                <w:sz w:val="12"/>
                <w:szCs w:val="18"/>
                <w:lang w:val="en-GB" w:eastAsia="es-BO" w:bidi="en-US"/>
              </w:rPr>
              <w:t xml:space="preserve"> / No </w:t>
            </w:r>
            <w:proofErr w:type="spellStart"/>
            <w:r w:rsidRPr="00194F74">
              <w:rPr>
                <w:rFonts w:ascii="Tahoma" w:hAnsi="Tahoma" w:cs="Tahoma"/>
                <w:b/>
                <w:bCs/>
                <w:color w:val="FFFFFF"/>
                <w:sz w:val="12"/>
                <w:szCs w:val="18"/>
                <w:lang w:val="en-GB" w:eastAsia="es-BO" w:bidi="en-US"/>
              </w:rPr>
              <w:t>cumple</w:t>
            </w:r>
            <w:proofErr w:type="spellEnd"/>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194F74" w:rsidTr="00355FC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r>
              <w:rPr>
                <w:rFonts w:ascii="Tahoma" w:hAnsi="Tahoma" w:cs="Tahoma"/>
                <w:color w:val="002060"/>
                <w:sz w:val="18"/>
                <w:szCs w:val="18"/>
                <w:lang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both"/>
              <w:rPr>
                <w:rFonts w:ascii="Arial" w:hAnsi="Arial" w:cs="Arial"/>
                <w:color w:val="002060"/>
                <w:sz w:val="18"/>
                <w:szCs w:val="18"/>
                <w:lang w:eastAsia="en-US" w:bidi="en-US"/>
              </w:rPr>
            </w:pPr>
            <w:r w:rsidRPr="00194F74">
              <w:rPr>
                <w:rFonts w:ascii="Arial" w:hAnsi="Arial" w:cs="Arial"/>
                <w:color w:val="002060"/>
                <w:sz w:val="18"/>
                <w:szCs w:val="18"/>
                <w:lang w:eastAsia="en-US" w:bidi="en-US"/>
              </w:rPr>
              <w:t>Todos los accesorios de las torres deben estar en perfecto funcionamiento al momento de la entrega</w:t>
            </w:r>
            <w:r w:rsidR="00B4353E">
              <w:rPr>
                <w:rFonts w:ascii="Arial" w:hAnsi="Arial" w:cs="Arial"/>
                <w:color w:val="002060"/>
                <w:sz w:val="18"/>
                <w:szCs w:val="18"/>
                <w:lang w:eastAsia="en-US" w:bidi="en-US"/>
              </w:rPr>
              <w:t xml:space="preserve"> y respaldados con la garantía correspondiente.</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rsidR="007A3674" w:rsidRDefault="007A3674" w:rsidP="007A3674">
      <w:pPr>
        <w:spacing w:after="200" w:line="276" w:lineRule="auto"/>
        <w:rPr>
          <w:rFonts w:ascii="Calibri" w:hAnsi="Calibri"/>
          <w:color w:val="002060"/>
          <w:sz w:val="22"/>
          <w:szCs w:val="22"/>
          <w:lang w:val="es-BO" w:eastAsia="en-US" w:bidi="en-US"/>
        </w:rPr>
      </w:pPr>
    </w:p>
    <w:p w:rsidR="007A3674" w:rsidRPr="006945BA" w:rsidRDefault="007A3674" w:rsidP="005D77D3">
      <w:pPr>
        <w:pStyle w:val="Prrafodelista"/>
        <w:numPr>
          <w:ilvl w:val="0"/>
          <w:numId w:val="50"/>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EQUIPOS, HERRAMIENTAS Y VERIFICACIONES  </w:t>
      </w:r>
    </w:p>
    <w:p w:rsidR="007A3674" w:rsidRPr="006945BA" w:rsidRDefault="007A3674" w:rsidP="005D77D3">
      <w:pPr>
        <w:pStyle w:val="Prrafodelista"/>
        <w:numPr>
          <w:ilvl w:val="1"/>
          <w:numId w:val="51"/>
        </w:numPr>
        <w:tabs>
          <w:tab w:val="num" w:pos="1440"/>
        </w:tabs>
        <w:spacing w:after="12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del equipamiento y herramientas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7A3674" w:rsidRPr="00194F74" w:rsidTr="00355FC0">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355FC0">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A3674" w:rsidRPr="00825389" w:rsidRDefault="007A3674" w:rsidP="00355FC0">
            <w:pPr>
              <w:spacing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rsidTr="00355FC0">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color w:val="FFFFFF"/>
                <w:sz w:val="14"/>
                <w:szCs w:val="18"/>
                <w:lang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39437C" w:rsidTr="00355FC0">
        <w:trPr>
          <w:trHeight w:val="315"/>
        </w:trPr>
        <w:tc>
          <w:tcPr>
            <w:tcW w:w="426" w:type="dxa"/>
            <w:tcBorders>
              <w:top w:val="single" w:sz="4" w:space="0" w:color="FFFFFF"/>
              <w:bottom w:val="single" w:sz="4" w:space="0" w:color="auto"/>
            </w:tcBorders>
            <w:vAlign w:val="center"/>
          </w:tcPr>
          <w:p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1</w:t>
            </w:r>
          </w:p>
        </w:tc>
        <w:tc>
          <w:tcPr>
            <w:tcW w:w="4536" w:type="dxa"/>
            <w:tcBorders>
              <w:top w:val="single" w:sz="4" w:space="0" w:color="FFFFFF"/>
              <w:bottom w:val="single" w:sz="4" w:space="0" w:color="auto"/>
            </w:tcBorders>
            <w:shd w:val="clear" w:color="auto" w:fill="auto"/>
            <w:vAlign w:val="center"/>
          </w:tcPr>
          <w:p w:rsidR="007A3674" w:rsidRPr="00B4353E"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La empresa deberá contar con toda</w:t>
            </w:r>
            <w:r w:rsidR="00A46701">
              <w:rPr>
                <w:rFonts w:ascii="Arial" w:eastAsia="Calibri" w:hAnsi="Arial" w:cs="Arial"/>
                <w:color w:val="002060"/>
                <w:sz w:val="18"/>
                <w:szCs w:val="18"/>
                <w:lang w:val="es-BO" w:eastAsia="es-BO" w:bidi="en-US"/>
              </w:rPr>
              <w:t>s</w:t>
            </w:r>
            <w:r w:rsidRPr="0039437C">
              <w:rPr>
                <w:rFonts w:ascii="Arial" w:eastAsia="Calibri" w:hAnsi="Arial" w:cs="Arial"/>
                <w:color w:val="002060"/>
                <w:sz w:val="18"/>
                <w:szCs w:val="18"/>
                <w:lang w:val="es-BO" w:eastAsia="es-BO" w:bidi="en-US"/>
              </w:rPr>
              <w:t xml:space="preserve"> las Herramientas, tales como Medidor de Galvanizado, medidor de espesores, multímetros y otras herramientas menores para verificar la estructura </w:t>
            </w:r>
            <w:r w:rsidR="00B4353E">
              <w:rPr>
                <w:rFonts w:ascii="Arial" w:eastAsia="Calibri" w:hAnsi="Arial" w:cs="Arial"/>
                <w:color w:val="002060"/>
                <w:sz w:val="18"/>
                <w:szCs w:val="18"/>
                <w:lang w:val="es-BO" w:eastAsia="es-BO" w:bidi="en-US"/>
              </w:rPr>
              <w:t xml:space="preserve">provista </w:t>
            </w:r>
            <w:r w:rsidRPr="0039437C">
              <w:rPr>
                <w:rFonts w:ascii="Arial" w:eastAsia="Calibri" w:hAnsi="Arial" w:cs="Arial"/>
                <w:color w:val="002060"/>
                <w:sz w:val="18"/>
                <w:szCs w:val="18"/>
                <w:lang w:val="es-BO" w:eastAsia="es-BO" w:bidi="en-US"/>
              </w:rPr>
              <w:t>en depósito</w:t>
            </w:r>
            <w:r w:rsidR="00B4353E">
              <w:rPr>
                <w:rFonts w:ascii="Arial" w:eastAsia="Calibri" w:hAnsi="Arial" w:cs="Arial"/>
                <w:color w:val="002060"/>
                <w:sz w:val="18"/>
                <w:szCs w:val="18"/>
                <w:lang w:val="es-BO" w:eastAsia="es-BO" w:bidi="en-US"/>
              </w:rPr>
              <w:t xml:space="preserve"> del proveedor adjudicado</w:t>
            </w:r>
            <w:r w:rsidRPr="0039437C">
              <w:rPr>
                <w:rFonts w:ascii="Arial" w:eastAsia="Calibri" w:hAnsi="Arial" w:cs="Arial"/>
                <w:color w:val="002060"/>
                <w:sz w:val="18"/>
                <w:szCs w:val="18"/>
                <w:lang w:val="es-BO" w:eastAsia="es-BO" w:bidi="en-US"/>
              </w:rPr>
              <w:t>.</w:t>
            </w:r>
          </w:p>
        </w:tc>
        <w:tc>
          <w:tcPr>
            <w:tcW w:w="850" w:type="dxa"/>
            <w:tcBorders>
              <w:top w:val="single" w:sz="4" w:space="0" w:color="FFFFFF"/>
              <w:bottom w:val="single" w:sz="4" w:space="0" w:color="auto"/>
            </w:tcBorders>
            <w:shd w:val="clear" w:color="auto" w:fill="auto"/>
            <w:vAlign w:val="center"/>
          </w:tcPr>
          <w:p w:rsidR="007A3674" w:rsidRPr="0039437C" w:rsidRDefault="00EA50A9" w:rsidP="00355FC0">
            <w:pPr>
              <w:spacing w:line="276" w:lineRule="auto"/>
              <w:jc w:val="center"/>
              <w:rPr>
                <w:rFonts w:ascii="Tahoma" w:hAnsi="Tahoma" w:cs="Tahoma"/>
                <w:color w:val="002060"/>
                <w:sz w:val="18"/>
                <w:szCs w:val="18"/>
                <w:lang w:eastAsia="es-BO"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FFFFFF"/>
              <w:bottom w:val="single" w:sz="4" w:space="0" w:color="auto"/>
            </w:tcBorders>
            <w:shd w:val="clear" w:color="auto" w:fill="auto"/>
            <w:vAlign w:val="center"/>
          </w:tcPr>
          <w:p w:rsidR="007A3674" w:rsidRPr="0039437C"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c>
          <w:tcPr>
            <w:tcW w:w="1985" w:type="dxa"/>
            <w:tcBorders>
              <w:bottom w:val="single" w:sz="4" w:space="0" w:color="auto"/>
            </w:tcBorders>
            <w:shd w:val="clear" w:color="auto" w:fill="auto"/>
            <w:vAlign w:val="center"/>
          </w:tcPr>
          <w:p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r>
      <w:tr w:rsidR="007A3674" w:rsidRPr="00194F74"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39437C"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EA50A9" w:rsidP="00355FC0">
            <w:pPr>
              <w:spacing w:line="276" w:lineRule="auto"/>
              <w:jc w:val="center"/>
              <w:rPr>
                <w:rFonts w:ascii="Tahoma" w:hAnsi="Tahoma" w:cs="Tahoma"/>
                <w:color w:val="002060"/>
                <w:sz w:val="18"/>
                <w:szCs w:val="18"/>
                <w:lang w:eastAsia="en-US"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rsidR="00A46701" w:rsidRDefault="00A46701" w:rsidP="007A3674">
      <w:pPr>
        <w:spacing w:after="200" w:line="276" w:lineRule="auto"/>
        <w:rPr>
          <w:rFonts w:ascii="Tahoma" w:hAnsi="Tahoma" w:cs="Tahoma"/>
          <w:b/>
          <w:color w:val="002060"/>
          <w:sz w:val="18"/>
          <w:szCs w:val="18"/>
          <w:lang w:val="es-BO" w:eastAsia="en-US" w:bidi="en-US"/>
        </w:rPr>
      </w:pPr>
    </w:p>
    <w:p w:rsidR="000B245A" w:rsidRDefault="000B245A" w:rsidP="007A3674">
      <w:pPr>
        <w:spacing w:after="200" w:line="276" w:lineRule="auto"/>
        <w:rPr>
          <w:rFonts w:ascii="Tahoma" w:hAnsi="Tahoma" w:cs="Tahoma"/>
          <w:b/>
          <w:color w:val="002060"/>
          <w:sz w:val="18"/>
          <w:szCs w:val="18"/>
          <w:lang w:val="es-BO" w:eastAsia="en-US" w:bidi="en-US"/>
        </w:rPr>
      </w:pPr>
    </w:p>
    <w:p w:rsidR="000B245A" w:rsidRDefault="000B245A" w:rsidP="007A3674">
      <w:pPr>
        <w:spacing w:after="200" w:line="276" w:lineRule="auto"/>
        <w:rPr>
          <w:rFonts w:ascii="Tahoma" w:hAnsi="Tahoma" w:cs="Tahoma"/>
          <w:b/>
          <w:color w:val="002060"/>
          <w:sz w:val="18"/>
          <w:szCs w:val="18"/>
          <w:lang w:val="es-BO" w:eastAsia="en-US" w:bidi="en-US"/>
        </w:rPr>
      </w:pPr>
    </w:p>
    <w:p w:rsidR="00225EF6" w:rsidRDefault="00225EF6" w:rsidP="007A3674">
      <w:pPr>
        <w:spacing w:after="200" w:line="276" w:lineRule="auto"/>
        <w:rPr>
          <w:rFonts w:ascii="Tahoma" w:hAnsi="Tahoma" w:cs="Tahoma"/>
          <w:b/>
          <w:color w:val="002060"/>
          <w:sz w:val="18"/>
          <w:szCs w:val="18"/>
          <w:lang w:val="es-BO" w:eastAsia="en-US" w:bidi="en-US"/>
        </w:rPr>
      </w:pPr>
    </w:p>
    <w:p w:rsidR="00225EF6" w:rsidRDefault="00225EF6" w:rsidP="007A3674">
      <w:pPr>
        <w:spacing w:after="200" w:line="276" w:lineRule="auto"/>
        <w:rPr>
          <w:rFonts w:ascii="Tahoma" w:hAnsi="Tahoma" w:cs="Tahoma"/>
          <w:b/>
          <w:color w:val="002060"/>
          <w:sz w:val="18"/>
          <w:szCs w:val="18"/>
          <w:lang w:val="es-BO" w:eastAsia="en-US" w:bidi="en-US"/>
        </w:rPr>
      </w:pPr>
    </w:p>
    <w:p w:rsidR="000B245A" w:rsidRDefault="000B245A" w:rsidP="007A3674">
      <w:pPr>
        <w:spacing w:after="200" w:line="276" w:lineRule="auto"/>
        <w:rPr>
          <w:rFonts w:ascii="Tahoma" w:hAnsi="Tahoma" w:cs="Tahoma"/>
          <w:b/>
          <w:color w:val="002060"/>
          <w:sz w:val="18"/>
          <w:szCs w:val="18"/>
          <w:lang w:val="es-BO" w:eastAsia="en-US" w:bidi="en-US"/>
        </w:rPr>
      </w:pPr>
    </w:p>
    <w:p w:rsidR="000B245A" w:rsidRDefault="000B245A" w:rsidP="007A3674">
      <w:pPr>
        <w:spacing w:after="200" w:line="276" w:lineRule="auto"/>
        <w:rPr>
          <w:rFonts w:ascii="Tahoma" w:hAnsi="Tahoma" w:cs="Tahoma"/>
          <w:b/>
          <w:color w:val="002060"/>
          <w:sz w:val="18"/>
          <w:szCs w:val="18"/>
          <w:lang w:val="es-BO" w:eastAsia="en-US" w:bidi="en-US"/>
        </w:rPr>
      </w:pPr>
    </w:p>
    <w:p w:rsidR="007A3674" w:rsidRPr="006945BA" w:rsidRDefault="007A3674" w:rsidP="005D77D3">
      <w:pPr>
        <w:pStyle w:val="Prrafodelista"/>
        <w:numPr>
          <w:ilvl w:val="1"/>
          <w:numId w:val="51"/>
        </w:numPr>
        <w:tabs>
          <w:tab w:val="num" w:pos="1440"/>
        </w:tabs>
        <w:spacing w:after="20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lastRenderedPageBreak/>
        <w:t>Características de Verificación que ENTEL S.A.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7A3674" w:rsidRPr="00194F74" w:rsidTr="00355FC0">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355FC0">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rsidR="007A3674" w:rsidRPr="004C06D0" w:rsidRDefault="007A3674" w:rsidP="00355FC0">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7A3674" w:rsidRPr="00194F74" w:rsidTr="00355FC0">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rsidTr="00355FC0">
        <w:trPr>
          <w:trHeight w:val="315"/>
        </w:trPr>
        <w:tc>
          <w:tcPr>
            <w:tcW w:w="426" w:type="dxa"/>
            <w:vAlign w:val="center"/>
          </w:tcPr>
          <w:p w:rsidR="007A3674" w:rsidRPr="00194F74" w:rsidRDefault="007A3674" w:rsidP="00355FC0">
            <w:pPr>
              <w:spacing w:after="200" w:line="276" w:lineRule="auto"/>
              <w:jc w:val="center"/>
              <w:rPr>
                <w:rFonts w:ascii="Tahoma" w:hAnsi="Tahoma" w:cs="Tahoma"/>
                <w:color w:val="002060"/>
                <w:sz w:val="18"/>
                <w:szCs w:val="18"/>
                <w:lang w:eastAsia="en-US" w:bidi="en-US"/>
              </w:rPr>
            </w:pPr>
            <w:r>
              <w:rPr>
                <w:rFonts w:ascii="Tahoma" w:hAnsi="Tahoma" w:cs="Tahoma"/>
                <w:color w:val="002060"/>
                <w:sz w:val="18"/>
                <w:szCs w:val="18"/>
                <w:lang w:eastAsia="en-US" w:bidi="en-US"/>
              </w:rPr>
              <w:t>1</w:t>
            </w:r>
          </w:p>
        </w:tc>
        <w:tc>
          <w:tcPr>
            <w:tcW w:w="5244" w:type="dxa"/>
            <w:shd w:val="clear" w:color="auto" w:fill="auto"/>
            <w:vAlign w:val="center"/>
          </w:tcPr>
          <w:p w:rsidR="007A3674" w:rsidRPr="00194F74" w:rsidRDefault="007A3674" w:rsidP="00355FC0">
            <w:pPr>
              <w:spacing w:after="200"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El oferente deberá </w:t>
            </w:r>
            <w:r w:rsidR="00DA43D2">
              <w:rPr>
                <w:rFonts w:ascii="Tahoma" w:hAnsi="Tahoma" w:cs="Tahoma"/>
                <w:color w:val="002060"/>
                <w:sz w:val="18"/>
                <w:szCs w:val="18"/>
                <w:lang w:eastAsia="en-US" w:bidi="en-US"/>
              </w:rPr>
              <w:t>adjuntar a su propuesta una sugerencia de</w:t>
            </w:r>
            <w:r w:rsidRPr="00194F74">
              <w:rPr>
                <w:rFonts w:ascii="Tahoma" w:hAnsi="Tahoma" w:cs="Tahoma"/>
                <w:color w:val="002060"/>
                <w:sz w:val="18"/>
                <w:szCs w:val="18"/>
                <w:lang w:eastAsia="en-US" w:bidi="en-US"/>
              </w:rPr>
              <w:t xml:space="preserve"> </w:t>
            </w:r>
            <w:r>
              <w:rPr>
                <w:rFonts w:ascii="Tahoma" w:hAnsi="Tahoma" w:cs="Tahoma"/>
                <w:color w:val="002060"/>
                <w:sz w:val="18"/>
                <w:szCs w:val="18"/>
                <w:lang w:eastAsia="en-US" w:bidi="en-US"/>
              </w:rPr>
              <w:t>Protocolo Técnico de A</w:t>
            </w:r>
            <w:r w:rsidRPr="00194F74">
              <w:rPr>
                <w:rFonts w:ascii="Tahoma" w:hAnsi="Tahoma" w:cs="Tahoma"/>
                <w:color w:val="002060"/>
                <w:sz w:val="18"/>
                <w:szCs w:val="18"/>
                <w:lang w:eastAsia="en-US" w:bidi="en-US"/>
              </w:rPr>
              <w:t>ceptación (ATP)</w:t>
            </w:r>
            <w:r w:rsidR="00DA43D2">
              <w:rPr>
                <w:rFonts w:ascii="Tahoma" w:hAnsi="Tahoma" w:cs="Tahoma"/>
                <w:color w:val="002060"/>
                <w:sz w:val="18"/>
                <w:szCs w:val="18"/>
                <w:lang w:eastAsia="en-US" w:bidi="en-US"/>
              </w:rPr>
              <w:t xml:space="preserve"> a utilizar</w:t>
            </w:r>
            <w:r w:rsidRPr="00194F74">
              <w:rPr>
                <w:rFonts w:ascii="Tahoma" w:hAnsi="Tahoma" w:cs="Tahoma"/>
                <w:color w:val="002060"/>
                <w:sz w:val="18"/>
                <w:szCs w:val="18"/>
                <w:lang w:eastAsia="en-US" w:bidi="en-US"/>
              </w:rPr>
              <w:t xml:space="preserve"> para verificar la correcta fabricación de la torre, el mismo debe considerar</w:t>
            </w:r>
            <w:r w:rsidR="00DA43D2">
              <w:rPr>
                <w:rFonts w:ascii="Tahoma" w:hAnsi="Tahoma" w:cs="Tahoma"/>
                <w:color w:val="002060"/>
                <w:sz w:val="18"/>
                <w:szCs w:val="18"/>
                <w:lang w:eastAsia="en-US" w:bidi="en-US"/>
              </w:rPr>
              <w:t xml:space="preserve"> </w:t>
            </w:r>
            <w:r w:rsidR="00FA38E0">
              <w:rPr>
                <w:rFonts w:ascii="Tahoma" w:hAnsi="Tahoma" w:cs="Tahoma"/>
                <w:color w:val="002060"/>
                <w:sz w:val="18"/>
                <w:szCs w:val="18"/>
                <w:lang w:eastAsia="en-US" w:bidi="en-US"/>
              </w:rPr>
              <w:t>mínimamente</w:t>
            </w:r>
            <w:r w:rsidRPr="00194F74">
              <w:rPr>
                <w:rFonts w:ascii="Tahoma" w:hAnsi="Tahoma" w:cs="Tahoma"/>
                <w:color w:val="002060"/>
                <w:sz w:val="18"/>
                <w:szCs w:val="18"/>
                <w:lang w:eastAsia="en-US" w:bidi="en-US"/>
              </w:rPr>
              <w:t xml:space="preserve"> lo siguiente:</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 las estructuras fabricadas de acuerdo a planos presentados</w:t>
            </w:r>
            <w:r>
              <w:rPr>
                <w:rFonts w:ascii="Tahoma" w:hAnsi="Tahoma" w:cs="Tahoma"/>
                <w:color w:val="002060"/>
                <w:sz w:val="18"/>
                <w:szCs w:val="18"/>
                <w:lang w:eastAsia="en-US" w:bidi="en-US"/>
              </w:rPr>
              <w:t xml:space="preserve"> por el proponente adjudicado</w:t>
            </w:r>
            <w:r w:rsidRPr="00194F74">
              <w:rPr>
                <w:rFonts w:ascii="Tahoma" w:hAnsi="Tahoma" w:cs="Tahoma"/>
                <w:color w:val="002060"/>
                <w:sz w:val="18"/>
                <w:szCs w:val="18"/>
                <w:lang w:eastAsia="en-US" w:bidi="en-US"/>
              </w:rPr>
              <w:t xml:space="preserve"> y aprobados por ENTEL S.A. </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planos de montaje. </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galvanizado de piezas y pernos.</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funcionamiento del sistema de balizas, incluyendo los cables a ser utilizados y accesorios.</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del sistema de aterramiento y accesorios. </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la calidad de pintura necesaria para retoque de la torre después del montaje.  </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empaque e identificación por cada torre.</w:t>
            </w:r>
          </w:p>
          <w:p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Lista de Empaque y planos de la torre.</w:t>
            </w:r>
          </w:p>
        </w:tc>
        <w:tc>
          <w:tcPr>
            <w:tcW w:w="1418" w:type="dxa"/>
            <w:shd w:val="clear" w:color="auto" w:fill="auto"/>
            <w:vAlign w:val="center"/>
          </w:tcPr>
          <w:p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1560" w:type="dxa"/>
            <w:shd w:val="clear" w:color="auto" w:fill="auto"/>
            <w:vAlign w:val="center"/>
          </w:tcPr>
          <w:p w:rsidR="007A3674" w:rsidRPr="00194F74" w:rsidRDefault="007A3674" w:rsidP="00355FC0">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rsidR="00E53B5A" w:rsidRDefault="00E53B5A" w:rsidP="007A3674">
      <w:pPr>
        <w:spacing w:after="200" w:line="276" w:lineRule="auto"/>
        <w:rPr>
          <w:rFonts w:ascii="Tahoma" w:hAnsi="Tahoma" w:cs="Tahoma"/>
          <w:b/>
          <w:bCs/>
          <w:color w:val="002060"/>
          <w:sz w:val="18"/>
          <w:szCs w:val="18"/>
          <w:lang w:val="es-BO" w:eastAsia="en-US" w:bidi="en-US"/>
        </w:rPr>
      </w:pPr>
    </w:p>
    <w:p w:rsidR="007A3674" w:rsidRPr="006945BA" w:rsidRDefault="007A3674" w:rsidP="005D77D3">
      <w:pPr>
        <w:pStyle w:val="Prrafodelista"/>
        <w:numPr>
          <w:ilvl w:val="0"/>
          <w:numId w:val="50"/>
        </w:numPr>
        <w:spacing w:after="200" w:line="276" w:lineRule="auto"/>
        <w:rPr>
          <w:rFonts w:ascii="Tahoma" w:hAnsi="Tahoma" w:cs="Tahoma"/>
          <w:b/>
          <w:bCs/>
          <w:color w:val="002060"/>
          <w:sz w:val="22"/>
          <w:szCs w:val="18"/>
          <w:lang w:val="es-BO"/>
        </w:rPr>
      </w:pPr>
      <w:r w:rsidRPr="006945BA">
        <w:rPr>
          <w:rFonts w:ascii="Tahoma" w:hAnsi="Tahoma" w:cs="Tahoma"/>
          <w:b/>
          <w:bCs/>
          <w:color w:val="002060"/>
          <w:sz w:val="22"/>
          <w:szCs w:val="18"/>
          <w:lang w:val="es-BO"/>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7A3674" w:rsidRPr="00194F74" w:rsidTr="00355FC0">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rsidTr="00355FC0">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line="276" w:lineRule="auto"/>
              <w:rPr>
                <w:rFonts w:ascii="Tahoma" w:hAnsi="Tahoma" w:cs="Tahoma"/>
                <w:b/>
                <w:bCs/>
                <w:color w:val="FFFFFF"/>
                <w:sz w:val="14"/>
                <w:szCs w:val="18"/>
                <w:lang w:eastAsia="es-BO" w:bidi="en-US"/>
              </w:rPr>
            </w:pPr>
            <w:r w:rsidRPr="00194F74">
              <w:rPr>
                <w:rFonts w:ascii="Tahoma" w:hAnsi="Tahoma" w:cs="Tahoma"/>
                <w:b/>
                <w:color w:val="FFFFFF"/>
                <w:szCs w:val="18"/>
                <w:lang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Experiencia especifica </w:t>
            </w:r>
            <w:r>
              <w:rPr>
                <w:rFonts w:ascii="Tahoma" w:hAnsi="Tahoma" w:cs="Tahoma"/>
                <w:bCs/>
                <w:color w:val="002060"/>
                <w:sz w:val="18"/>
                <w:szCs w:val="18"/>
                <w:lang w:eastAsia="en-US" w:bidi="en-US"/>
              </w:rPr>
              <w:t xml:space="preserve">en </w:t>
            </w:r>
            <w:r w:rsidRPr="00194F74">
              <w:rPr>
                <w:rFonts w:ascii="Tahoma" w:hAnsi="Tahoma" w:cs="Tahoma"/>
                <w:bCs/>
                <w:color w:val="002060"/>
                <w:sz w:val="18"/>
                <w:szCs w:val="18"/>
                <w:lang w:eastAsia="en-US" w:bidi="en-US"/>
              </w:rPr>
              <w:t xml:space="preserve">fabricación </w:t>
            </w:r>
            <w:r>
              <w:rPr>
                <w:rFonts w:ascii="Tahoma" w:hAnsi="Tahoma" w:cs="Tahoma"/>
                <w:bCs/>
                <w:color w:val="002060"/>
                <w:sz w:val="18"/>
                <w:szCs w:val="18"/>
                <w:lang w:eastAsia="en-US" w:bidi="en-US"/>
              </w:rPr>
              <w:t xml:space="preserve">y/o comercialización </w:t>
            </w:r>
            <w:r w:rsidRPr="00194F74">
              <w:rPr>
                <w:rFonts w:ascii="Tahoma" w:hAnsi="Tahoma" w:cs="Tahoma"/>
                <w:bCs/>
                <w:color w:val="002060"/>
                <w:sz w:val="18"/>
                <w:szCs w:val="18"/>
                <w:lang w:eastAsia="en-US" w:bidi="en-US"/>
              </w:rPr>
              <w:t xml:space="preserve">de torres para RBS de telecomunicaciones </w:t>
            </w:r>
          </w:p>
          <w:p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empresa deberá contar con una experiencia mínima de </w:t>
            </w:r>
            <w:r>
              <w:rPr>
                <w:rFonts w:ascii="Tahoma" w:hAnsi="Tahoma" w:cs="Tahoma"/>
                <w:bCs/>
                <w:color w:val="002060"/>
                <w:sz w:val="18"/>
                <w:szCs w:val="18"/>
                <w:lang w:eastAsia="en-US" w:bidi="en-US"/>
              </w:rPr>
              <w:t xml:space="preserve">una </w:t>
            </w:r>
            <w:r w:rsidRPr="00194F74">
              <w:rPr>
                <w:rFonts w:ascii="Tahoma" w:hAnsi="Tahoma" w:cs="Tahoma"/>
                <w:bCs/>
                <w:color w:val="002060"/>
                <w:sz w:val="18"/>
                <w:szCs w:val="18"/>
                <w:lang w:eastAsia="en-US" w:bidi="en-US"/>
              </w:rPr>
              <w:t>provisión</w:t>
            </w:r>
            <w:r>
              <w:rPr>
                <w:rFonts w:ascii="Tahoma" w:hAnsi="Tahoma" w:cs="Tahoma"/>
                <w:bCs/>
                <w:color w:val="002060"/>
                <w:sz w:val="18"/>
                <w:szCs w:val="18"/>
                <w:lang w:eastAsia="en-US" w:bidi="en-US"/>
              </w:rPr>
              <w:t xml:space="preserve"> o comercialización</w:t>
            </w:r>
            <w:r w:rsidRPr="00194F74">
              <w:rPr>
                <w:rFonts w:ascii="Tahoma" w:hAnsi="Tahoma" w:cs="Tahoma"/>
                <w:bCs/>
                <w:color w:val="002060"/>
                <w:sz w:val="18"/>
                <w:szCs w:val="18"/>
                <w:lang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7A3674" w:rsidRPr="00194F74"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Formación y Experiencia Especifica del Especialista </w:t>
            </w:r>
            <w:r>
              <w:rPr>
                <w:rFonts w:ascii="Tahoma" w:hAnsi="Tahoma" w:cs="Tahoma"/>
                <w:bCs/>
                <w:color w:val="002060"/>
                <w:sz w:val="18"/>
                <w:szCs w:val="18"/>
                <w:lang w:eastAsia="en-US" w:bidi="en-US"/>
              </w:rPr>
              <w:t>responsable por la planificación y el</w:t>
            </w:r>
            <w:r w:rsidRPr="00194F74">
              <w:rPr>
                <w:rFonts w:ascii="Tahoma" w:hAnsi="Tahoma" w:cs="Tahoma"/>
                <w:bCs/>
                <w:color w:val="002060"/>
                <w:sz w:val="18"/>
                <w:szCs w:val="18"/>
                <w:lang w:eastAsia="en-US" w:bidi="en-US"/>
              </w:rPr>
              <w:t xml:space="preserve"> Diseño de </w:t>
            </w:r>
            <w:r>
              <w:rPr>
                <w:rFonts w:ascii="Tahoma" w:hAnsi="Tahoma" w:cs="Tahoma"/>
                <w:bCs/>
                <w:color w:val="002060"/>
                <w:sz w:val="18"/>
                <w:szCs w:val="18"/>
                <w:lang w:eastAsia="en-US" w:bidi="en-US"/>
              </w:rPr>
              <w:t xml:space="preserve">las </w:t>
            </w:r>
            <w:r w:rsidRPr="00194F74">
              <w:rPr>
                <w:rFonts w:ascii="Tahoma" w:hAnsi="Tahoma" w:cs="Tahoma"/>
                <w:bCs/>
                <w:color w:val="002060"/>
                <w:sz w:val="18"/>
                <w:szCs w:val="18"/>
                <w:lang w:eastAsia="en-US" w:bidi="en-US"/>
              </w:rPr>
              <w:t xml:space="preserve">torres. </w:t>
            </w:r>
          </w:p>
          <w:p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lastRenderedPageBreak/>
              <w:t xml:space="preserve">Para la calificación del Especialista, el oferente deberá adjuntar a su propuesta lo siguiente: </w:t>
            </w:r>
          </w:p>
          <w:p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Hoja de vida (currículo vitae): Hoja descriptiva de la formación (estudios realizados y cursos) y experiencia (trabajos desempeñados).</w:t>
            </w:r>
          </w:p>
          <w:p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Fotocopias de certificados de formación profesional (académicos y especialización): Título Profesional de acuerdo con el puesto asignado a la persona.</w:t>
            </w:r>
          </w:p>
          <w:p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rsidR="007A3674" w:rsidRDefault="007A3674" w:rsidP="00355FC0">
            <w:pPr>
              <w:spacing w:line="276" w:lineRule="auto"/>
              <w:ind w:left="708"/>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documentación presentada deberá acreditar el cumplimiento del perfil requerido en el presente </w:t>
            </w:r>
            <w:r>
              <w:rPr>
                <w:rFonts w:ascii="Tahoma" w:hAnsi="Tahoma" w:cs="Tahoma"/>
                <w:bCs/>
                <w:color w:val="002060"/>
                <w:sz w:val="18"/>
                <w:szCs w:val="18"/>
                <w:lang w:eastAsia="en-US" w:bidi="en-US"/>
              </w:rPr>
              <w:t>documento</w:t>
            </w:r>
            <w:r w:rsidRPr="00194F74">
              <w:rPr>
                <w:rFonts w:ascii="Tahoma" w:hAnsi="Tahoma" w:cs="Tahoma"/>
                <w:bCs/>
                <w:color w:val="002060"/>
                <w:sz w:val="18"/>
                <w:szCs w:val="18"/>
                <w:lang w:eastAsia="en-US" w:bidi="en-US"/>
              </w:rPr>
              <w:t xml:space="preserve"> en cuanto a formación y experiencia. </w:t>
            </w:r>
          </w:p>
          <w:p w:rsidR="007A3674" w:rsidRPr="00194F74" w:rsidRDefault="007A3674" w:rsidP="00355FC0">
            <w:pPr>
              <w:spacing w:line="276" w:lineRule="auto"/>
              <w:ind w:left="708"/>
              <w:jc w:val="both"/>
              <w:rPr>
                <w:rFonts w:ascii="Tahoma" w:hAnsi="Tahoma" w:cs="Tahoma"/>
                <w:bCs/>
                <w:color w:val="002060"/>
                <w:sz w:val="18"/>
                <w:szCs w:val="18"/>
                <w:lang w:eastAsia="en-US" w:bidi="en-US"/>
              </w:rPr>
            </w:pPr>
          </w:p>
          <w:p w:rsidR="007A3674" w:rsidRDefault="007A3674" w:rsidP="00355FC0">
            <w:pPr>
              <w:tabs>
                <w:tab w:val="left" w:pos="2906"/>
              </w:tabs>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El especialista debe cumplir con los siguientes requisitos:</w:t>
            </w:r>
          </w:p>
          <w:p w:rsidR="007A3674" w:rsidRPr="00194F74" w:rsidRDefault="007A3674" w:rsidP="00355FC0">
            <w:pPr>
              <w:tabs>
                <w:tab w:val="left" w:pos="2906"/>
              </w:tabs>
              <w:spacing w:line="276" w:lineRule="auto"/>
              <w:rPr>
                <w:rFonts w:ascii="Tahoma" w:hAnsi="Tahoma" w:cs="Tahoma"/>
                <w:bCs/>
                <w:color w:val="002060"/>
                <w:sz w:val="18"/>
                <w:szCs w:val="18"/>
                <w:lang w:eastAsia="en-US" w:bidi="en-US"/>
              </w:rPr>
            </w:pPr>
          </w:p>
          <w:p w:rsidR="007A3674" w:rsidRPr="00194F74" w:rsidRDefault="007A3674" w:rsidP="005D77D3">
            <w:pPr>
              <w:numPr>
                <w:ilvl w:val="0"/>
                <w:numId w:val="46"/>
              </w:numPr>
              <w:spacing w:line="276" w:lineRule="auto"/>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Título Académico Ingeniero Civil, Mecánico,</w:t>
            </w:r>
            <w:r>
              <w:rPr>
                <w:rFonts w:ascii="Tahoma" w:hAnsi="Tahoma" w:cs="Tahoma"/>
                <w:bCs/>
                <w:color w:val="002060"/>
                <w:sz w:val="18"/>
                <w:szCs w:val="18"/>
                <w:lang w:eastAsia="en-US" w:bidi="en-US"/>
              </w:rPr>
              <w:t xml:space="preserve"> electromecánico o similar con r</w:t>
            </w:r>
            <w:r w:rsidRPr="00194F74">
              <w:rPr>
                <w:rFonts w:ascii="Tahoma" w:hAnsi="Tahoma" w:cs="Tahoma"/>
                <w:bCs/>
                <w:color w:val="002060"/>
                <w:sz w:val="18"/>
                <w:szCs w:val="18"/>
                <w:lang w:eastAsia="en-US" w:bidi="en-US"/>
              </w:rPr>
              <w:t xml:space="preserve">egistro </w:t>
            </w:r>
            <w:r>
              <w:rPr>
                <w:rFonts w:ascii="Tahoma" w:hAnsi="Tahoma" w:cs="Tahoma"/>
                <w:bCs/>
                <w:color w:val="002060"/>
                <w:sz w:val="18"/>
                <w:szCs w:val="18"/>
                <w:lang w:eastAsia="en-US" w:bidi="en-US"/>
              </w:rPr>
              <w:t>profesional vigente</w:t>
            </w:r>
            <w:r w:rsidRPr="00194F74">
              <w:rPr>
                <w:rFonts w:ascii="Tahoma" w:hAnsi="Tahoma" w:cs="Tahoma"/>
                <w:bCs/>
                <w:color w:val="002060"/>
                <w:sz w:val="18"/>
                <w:szCs w:val="18"/>
                <w:lang w:eastAsia="en-US" w:bidi="en-US"/>
              </w:rPr>
              <w:t xml:space="preserve"> </w:t>
            </w:r>
          </w:p>
          <w:p w:rsidR="007A3674" w:rsidRPr="009D3E00" w:rsidRDefault="007A3674" w:rsidP="005D77D3">
            <w:pPr>
              <w:numPr>
                <w:ilvl w:val="0"/>
                <w:numId w:val="46"/>
              </w:numPr>
              <w:spacing w:line="276" w:lineRule="auto"/>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Diseño y montaje </w:t>
            </w:r>
            <w:r w:rsidR="000A2800">
              <w:rPr>
                <w:rFonts w:ascii="Tahoma" w:hAnsi="Tahoma" w:cs="Tahoma"/>
                <w:bCs/>
                <w:color w:val="002060"/>
                <w:sz w:val="18"/>
                <w:szCs w:val="18"/>
                <w:lang w:eastAsia="en-US" w:bidi="en-US"/>
              </w:rPr>
              <w:t xml:space="preserve">de torres </w:t>
            </w:r>
            <w:r w:rsidRPr="00194F74">
              <w:rPr>
                <w:rFonts w:ascii="Tahoma" w:hAnsi="Tahoma" w:cs="Tahoma"/>
                <w:bCs/>
                <w:color w:val="002060"/>
                <w:sz w:val="18"/>
                <w:szCs w:val="18"/>
                <w:lang w:eastAsia="en-US" w:bidi="en-US"/>
              </w:rPr>
              <w:t>en proyectos de telecomunicaciones</w:t>
            </w:r>
            <w:r w:rsidR="000A2800">
              <w:rPr>
                <w:rFonts w:ascii="Tahoma" w:hAnsi="Tahoma" w:cs="Tahoma"/>
                <w:bCs/>
                <w:color w:val="002060"/>
                <w:sz w:val="18"/>
                <w:szCs w:val="18"/>
                <w:lang w:eastAsia="en-US" w:bidi="en-US"/>
              </w:rPr>
              <w:t xml:space="preserve"> mínimo 2 años de experiencia</w:t>
            </w:r>
            <w:r w:rsidRPr="00194F74">
              <w:rPr>
                <w:rFonts w:ascii="Tahoma" w:hAnsi="Tahoma" w:cs="Tahoma"/>
                <w:bCs/>
                <w:color w:val="002060"/>
                <w:sz w:val="18"/>
                <w:szCs w:val="18"/>
                <w:lang w:eastAsia="en-US" w:bidi="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rsidR="002429BD" w:rsidRDefault="002429BD">
      <w:pPr>
        <w:rPr>
          <w:rFonts w:ascii="Tahoma" w:hAnsi="Tahoma" w:cs="Tahoma"/>
          <w:bCs/>
          <w:i/>
          <w:color w:val="002060"/>
          <w:sz w:val="22"/>
          <w:szCs w:val="22"/>
          <w:lang w:val="es-BO" w:eastAsia="en-US"/>
        </w:rPr>
      </w:pPr>
    </w:p>
    <w:p w:rsidR="002429BD" w:rsidRDefault="002429BD" w:rsidP="007A3674">
      <w:pPr>
        <w:spacing w:line="276" w:lineRule="auto"/>
        <w:rPr>
          <w:rFonts w:ascii="Tahoma" w:hAnsi="Tahoma" w:cs="Tahoma"/>
          <w:bCs/>
          <w:i/>
          <w:color w:val="002060"/>
          <w:sz w:val="22"/>
          <w:szCs w:val="22"/>
          <w:lang w:val="es-BO" w:eastAsia="en-US"/>
        </w:rPr>
      </w:pPr>
    </w:p>
    <w:p w:rsidR="007A3674" w:rsidRPr="005B1D40" w:rsidRDefault="006945BA" w:rsidP="006945BA">
      <w:pPr>
        <w:spacing w:after="200" w:line="276" w:lineRule="auto"/>
        <w:rPr>
          <w:rFonts w:ascii="Tahoma" w:hAnsi="Tahoma" w:cs="Tahoma"/>
          <w:bCs/>
          <w:i/>
          <w:color w:val="002060"/>
          <w:sz w:val="22"/>
          <w:szCs w:val="22"/>
          <w:lang w:val="es-BO" w:eastAsia="en-US"/>
        </w:rPr>
      </w:pPr>
      <w:r>
        <w:rPr>
          <w:rFonts w:ascii="Tahoma" w:hAnsi="Tahoma" w:cs="Tahoma"/>
          <w:b/>
          <w:bCs/>
          <w:color w:val="002060"/>
          <w:sz w:val="22"/>
          <w:szCs w:val="22"/>
          <w:lang w:val="es-BO" w:eastAsia="en-US"/>
        </w:rPr>
        <w:t xml:space="preserve">7. </w:t>
      </w:r>
      <w:r w:rsidR="007A3674" w:rsidRPr="00194F74">
        <w:rPr>
          <w:rFonts w:ascii="Tahoma" w:hAnsi="Tahoma" w:cs="Tahoma"/>
          <w:b/>
          <w:bCs/>
          <w:color w:val="002060"/>
          <w:sz w:val="22"/>
          <w:szCs w:val="22"/>
          <w:lang w:val="es-BO" w:eastAsia="en-US"/>
        </w:rPr>
        <w:t>TIEMPO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7A3674" w:rsidRPr="00194F74" w:rsidTr="00E53B5A">
        <w:trPr>
          <w:trHeight w:val="367"/>
          <w:tblHeader/>
          <w:jc w:val="center"/>
        </w:trPr>
        <w:tc>
          <w:tcPr>
            <w:tcW w:w="7176" w:type="dxa"/>
            <w:gridSpan w:val="4"/>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E53B5A">
        <w:trPr>
          <w:trHeight w:val="384"/>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825389" w:rsidRDefault="007A3674" w:rsidP="00355FC0">
            <w:pPr>
              <w:spacing w:after="200"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rsidTr="00E53B5A">
        <w:trPr>
          <w:trHeight w:val="1035"/>
          <w:tblHeader/>
          <w:jc w:val="cent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5"/>
                <w:szCs w:val="7"/>
                <w:lang w:eastAsia="es-BO" w:bidi="en-US"/>
              </w:rPr>
            </w:pPr>
            <w:r w:rsidRPr="00194F74">
              <w:rPr>
                <w:rFonts w:ascii="Tahoma" w:hAnsi="Tahoma" w:cs="Tahoma"/>
                <w:b/>
                <w:bCs/>
                <w:color w:val="FFFFFF"/>
                <w:sz w:val="15"/>
                <w:szCs w:val="7"/>
                <w:lang w:val="en-GB"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bCs/>
                <w:color w:val="FFFFFF"/>
                <w:sz w:val="15"/>
                <w:szCs w:val="10"/>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color w:val="FFFFFF"/>
                <w:sz w:val="15"/>
                <w:szCs w:val="12"/>
                <w:lang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4"/>
                <w:szCs w:val="10"/>
                <w:lang w:val="en-GB" w:eastAsia="es-BO" w:bidi="en-US"/>
              </w:rPr>
              <w:t>DOCUMENTO, PÁGINA, REFERENCIA</w:t>
            </w:r>
          </w:p>
        </w:tc>
      </w:tr>
      <w:tr w:rsidR="007A3674" w:rsidRPr="00194F74" w:rsidTr="00E53B5A">
        <w:trPr>
          <w:trHeight w:val="315"/>
          <w:jc w:val="center"/>
        </w:trPr>
        <w:tc>
          <w:tcPr>
            <w:tcW w:w="568" w:type="dxa"/>
            <w:tcBorders>
              <w:top w:val="single" w:sz="4" w:space="0" w:color="FFFFFF"/>
              <w:bottom w:val="single" w:sz="4" w:space="0" w:color="auto"/>
            </w:tcBorders>
            <w:vAlign w:val="center"/>
          </w:tcPr>
          <w:p w:rsidR="007A3674" w:rsidRPr="00194F74" w:rsidRDefault="007A3674" w:rsidP="00355FC0">
            <w:pPr>
              <w:spacing w:after="200" w:line="276" w:lineRule="auto"/>
              <w:jc w:val="center"/>
              <w:rPr>
                <w:rFonts w:ascii="Calibri" w:hAnsi="Calibri"/>
                <w:color w:val="002060"/>
                <w:sz w:val="22"/>
                <w:szCs w:val="22"/>
                <w:lang w:eastAsia="en-US" w:bidi="en-US"/>
              </w:rPr>
            </w:pPr>
            <w:r w:rsidRPr="00194F74">
              <w:rPr>
                <w:rFonts w:ascii="Calibri" w:hAnsi="Calibri"/>
                <w:color w:val="00206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rsidR="00DA43D2" w:rsidRDefault="003E1BD7"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D</w:t>
            </w:r>
            <w:r w:rsidR="007A3674" w:rsidRPr="00194F74">
              <w:rPr>
                <w:rFonts w:ascii="Arial" w:eastAsia="Calibri" w:hAnsi="Arial" w:cs="Arial"/>
                <w:color w:val="002060"/>
                <w:sz w:val="18"/>
                <w:szCs w:val="22"/>
                <w:lang w:val="es-BO" w:eastAsia="es-BO" w:bidi="en-US"/>
              </w:rPr>
              <w:t>isposición de la</w:t>
            </w:r>
            <w:r>
              <w:rPr>
                <w:rFonts w:ascii="Arial" w:eastAsia="Calibri" w:hAnsi="Arial" w:cs="Arial"/>
                <w:color w:val="002060"/>
                <w:sz w:val="18"/>
                <w:szCs w:val="22"/>
                <w:lang w:val="es-BO" w:eastAsia="es-BO" w:bidi="en-US"/>
              </w:rPr>
              <w:t>s e</w:t>
            </w:r>
            <w:r w:rsidR="007A3674" w:rsidRPr="00194F74">
              <w:rPr>
                <w:rFonts w:ascii="Arial" w:eastAsia="Calibri" w:hAnsi="Arial" w:cs="Arial"/>
                <w:color w:val="002060"/>
                <w:sz w:val="18"/>
                <w:szCs w:val="22"/>
                <w:lang w:val="es-BO" w:eastAsia="es-BO" w:bidi="en-US"/>
              </w:rPr>
              <w:t>structura</w:t>
            </w:r>
            <w:r>
              <w:rPr>
                <w:rFonts w:ascii="Arial" w:eastAsia="Calibri" w:hAnsi="Arial" w:cs="Arial"/>
                <w:color w:val="002060"/>
                <w:sz w:val="18"/>
                <w:szCs w:val="22"/>
                <w:lang w:val="es-BO" w:eastAsia="es-BO" w:bidi="en-US"/>
              </w:rPr>
              <w:t>s</w:t>
            </w:r>
            <w:r w:rsidR="007A3674" w:rsidRPr="00194F74">
              <w:rPr>
                <w:rFonts w:ascii="Arial" w:eastAsia="Calibri" w:hAnsi="Arial" w:cs="Arial"/>
                <w:color w:val="002060"/>
                <w:sz w:val="18"/>
                <w:szCs w:val="22"/>
                <w:lang w:val="es-BO" w:eastAsia="es-BO" w:bidi="en-US"/>
              </w:rPr>
              <w:t xml:space="preserve"> </w:t>
            </w:r>
            <w:r>
              <w:rPr>
                <w:rFonts w:ascii="Arial" w:eastAsia="Calibri" w:hAnsi="Arial" w:cs="Arial"/>
                <w:color w:val="002060"/>
                <w:sz w:val="18"/>
                <w:szCs w:val="22"/>
                <w:lang w:val="es-BO" w:eastAsia="es-BO" w:bidi="en-US"/>
              </w:rPr>
              <w:t>adjudicadas</w:t>
            </w:r>
            <w:r w:rsidR="007A3674" w:rsidRPr="00194F74">
              <w:rPr>
                <w:rFonts w:ascii="Arial" w:eastAsia="Calibri" w:hAnsi="Arial" w:cs="Arial"/>
                <w:color w:val="002060"/>
                <w:sz w:val="18"/>
                <w:szCs w:val="22"/>
                <w:lang w:val="es-BO" w:eastAsia="es-BO" w:bidi="en-US"/>
              </w:rPr>
              <w:t>, verificable en depósito de la empresa Proveedora en la</w:t>
            </w:r>
            <w:r w:rsidR="00A46701">
              <w:rPr>
                <w:rFonts w:ascii="Arial" w:eastAsia="Calibri" w:hAnsi="Arial" w:cs="Arial"/>
                <w:color w:val="002060"/>
                <w:sz w:val="18"/>
                <w:szCs w:val="22"/>
                <w:lang w:val="es-BO" w:eastAsia="es-BO" w:bidi="en-US"/>
              </w:rPr>
              <w:t>s</w:t>
            </w:r>
            <w:r w:rsidR="0030364B">
              <w:rPr>
                <w:rFonts w:ascii="Arial" w:eastAsia="Calibri" w:hAnsi="Arial" w:cs="Arial"/>
                <w:color w:val="002060"/>
                <w:sz w:val="18"/>
                <w:szCs w:val="22"/>
                <w:lang w:val="es-BO" w:eastAsia="es-BO" w:bidi="en-US"/>
              </w:rPr>
              <w:t xml:space="preserve"> ciudad</w:t>
            </w:r>
            <w:r w:rsidR="00A46701">
              <w:rPr>
                <w:rFonts w:ascii="Arial" w:eastAsia="Calibri" w:hAnsi="Arial" w:cs="Arial"/>
                <w:color w:val="002060"/>
                <w:sz w:val="18"/>
                <w:szCs w:val="22"/>
                <w:lang w:val="es-BO" w:eastAsia="es-BO" w:bidi="en-US"/>
              </w:rPr>
              <w:t>es</w:t>
            </w:r>
            <w:r w:rsidR="0030364B">
              <w:rPr>
                <w:rFonts w:ascii="Arial" w:eastAsia="Calibri" w:hAnsi="Arial" w:cs="Arial"/>
                <w:color w:val="002060"/>
                <w:sz w:val="18"/>
                <w:szCs w:val="22"/>
                <w:lang w:val="es-BO" w:eastAsia="es-BO" w:bidi="en-US"/>
              </w:rPr>
              <w:t xml:space="preserve"> de </w:t>
            </w:r>
            <w:r w:rsidR="00A46701">
              <w:rPr>
                <w:rFonts w:ascii="Arial" w:eastAsia="Calibri" w:hAnsi="Arial" w:cs="Arial"/>
                <w:color w:val="002060"/>
                <w:sz w:val="18"/>
                <w:szCs w:val="22"/>
                <w:lang w:val="es-BO" w:eastAsia="es-BO" w:bidi="en-US"/>
              </w:rPr>
              <w:t xml:space="preserve">Cochabamba y </w:t>
            </w:r>
            <w:r w:rsidR="0030364B">
              <w:rPr>
                <w:rFonts w:ascii="Arial" w:eastAsia="Calibri" w:hAnsi="Arial" w:cs="Arial"/>
                <w:color w:val="002060"/>
                <w:sz w:val="18"/>
                <w:szCs w:val="22"/>
                <w:lang w:val="es-BO" w:eastAsia="es-BO" w:bidi="en-US"/>
              </w:rPr>
              <w:t>Santa Cruz</w:t>
            </w:r>
            <w:r w:rsidR="00886BEA">
              <w:rPr>
                <w:rFonts w:ascii="Arial" w:eastAsia="Calibri" w:hAnsi="Arial" w:cs="Arial"/>
                <w:color w:val="002060"/>
                <w:sz w:val="18"/>
                <w:szCs w:val="22"/>
                <w:lang w:val="es-BO" w:eastAsia="es-BO" w:bidi="en-US"/>
              </w:rPr>
              <w:t xml:space="preserve"> de acuerdo al siguiente detalle</w:t>
            </w:r>
            <w:r w:rsidR="0030364B">
              <w:rPr>
                <w:rFonts w:ascii="Arial" w:eastAsia="Calibri" w:hAnsi="Arial" w:cs="Arial"/>
                <w:color w:val="002060"/>
                <w:sz w:val="18"/>
                <w:szCs w:val="22"/>
                <w:lang w:val="es-BO" w:eastAsia="es-BO" w:bidi="en-US"/>
              </w:rPr>
              <w:t>.</w:t>
            </w:r>
          </w:p>
          <w:p w:rsidR="00886BEA" w:rsidRDefault="00886BEA"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p>
          <w:p w:rsidR="00886BEA" w:rsidRDefault="00886BEA"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886BEA" w:rsidTr="00B801BE">
              <w:tc>
                <w:tcPr>
                  <w:tcW w:w="1649" w:type="dxa"/>
                  <w:vAlign w:val="center"/>
                </w:tcPr>
                <w:p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lastRenderedPageBreak/>
                    <w:t>Altura de Torre</w:t>
                  </w:r>
                </w:p>
              </w:tc>
              <w:tc>
                <w:tcPr>
                  <w:tcW w:w="1649" w:type="dxa"/>
                  <w:vAlign w:val="center"/>
                </w:tcPr>
                <w:p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886BEA" w:rsidTr="00B801BE">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886BEA" w:rsidRDefault="00886BEA"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rsidTr="00B801BE">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H=42 m</w:t>
                  </w:r>
                </w:p>
              </w:tc>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14</w:t>
                  </w:r>
                </w:p>
              </w:tc>
              <w:tc>
                <w:tcPr>
                  <w:tcW w:w="1375" w:type="dxa"/>
                </w:tcPr>
                <w:p w:rsidR="00886BEA" w:rsidRDefault="00886BEA" w:rsidP="00B801BE">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886BEA" w:rsidTr="00B801BE">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886BEA" w:rsidRDefault="00886BEA"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rsidTr="00B801BE">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rsidR="00886BEA" w:rsidRDefault="00886BEA"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18</w:t>
                  </w:r>
                </w:p>
              </w:tc>
              <w:tc>
                <w:tcPr>
                  <w:tcW w:w="1375" w:type="dxa"/>
                </w:tcPr>
                <w:p w:rsidR="00886BEA" w:rsidRDefault="00886BEA" w:rsidP="00B801BE">
                  <w:pPr>
                    <w:autoSpaceDE w:val="0"/>
                    <w:autoSpaceDN w:val="0"/>
                    <w:adjustRightInd w:val="0"/>
                    <w:rPr>
                      <w:rFonts w:ascii="Tahoma" w:hAnsi="Tahoma" w:cs="Tahoma"/>
                      <w:color w:val="002060"/>
                      <w:lang w:val="es-ES_tradnl"/>
                    </w:rPr>
                  </w:pPr>
                  <w:r>
                    <w:rPr>
                      <w:rFonts w:ascii="Tahoma" w:hAnsi="Tahoma" w:cs="Tahoma"/>
                      <w:color w:val="002060"/>
                      <w:lang w:val="es-ES_tradnl"/>
                    </w:rPr>
                    <w:t>Santa Cruz</w:t>
                  </w:r>
                </w:p>
              </w:tc>
            </w:tr>
            <w:tr w:rsidR="00886BEA" w:rsidTr="00B801BE">
              <w:tc>
                <w:tcPr>
                  <w:tcW w:w="1649" w:type="dxa"/>
                </w:tcPr>
                <w:p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64</w:t>
                  </w:r>
                </w:p>
              </w:tc>
              <w:tc>
                <w:tcPr>
                  <w:tcW w:w="1375" w:type="dxa"/>
                </w:tcPr>
                <w:p w:rsidR="00886BEA" w:rsidRDefault="00886BEA" w:rsidP="00B801BE">
                  <w:pPr>
                    <w:autoSpaceDE w:val="0"/>
                    <w:autoSpaceDN w:val="0"/>
                    <w:adjustRightInd w:val="0"/>
                    <w:rPr>
                      <w:rFonts w:ascii="Tahoma" w:hAnsi="Tahoma" w:cs="Tahoma"/>
                      <w:color w:val="002060"/>
                      <w:lang w:val="es-ES_tradnl"/>
                    </w:rPr>
                  </w:pPr>
                </w:p>
              </w:tc>
            </w:tr>
          </w:tbl>
          <w:p w:rsidR="007A3674" w:rsidRDefault="007A3674" w:rsidP="005D77D3">
            <w:pPr>
              <w:numPr>
                <w:ilvl w:val="0"/>
                <w:numId w:val="47"/>
              </w:numPr>
              <w:tabs>
                <w:tab w:val="num" w:pos="360"/>
              </w:tabs>
              <w:ind w:left="350" w:hanging="284"/>
              <w:jc w:val="both"/>
              <w:rPr>
                <w:rFonts w:ascii="Arial" w:eastAsia="Calibri" w:hAnsi="Arial" w:cs="Arial"/>
                <w:color w:val="002060"/>
                <w:sz w:val="18"/>
                <w:szCs w:val="22"/>
                <w:lang w:val="es-BO" w:eastAsia="es-BO" w:bidi="en-US"/>
              </w:rPr>
            </w:pPr>
            <w:r w:rsidRPr="00194F74">
              <w:rPr>
                <w:rFonts w:ascii="Arial" w:eastAsia="Calibri" w:hAnsi="Arial" w:cs="Arial"/>
                <w:color w:val="002060"/>
                <w:sz w:val="18"/>
                <w:szCs w:val="22"/>
                <w:lang w:val="es-BO" w:eastAsia="es-BO" w:bidi="en-US"/>
              </w:rPr>
              <w:t xml:space="preserve">El tiempo de entrega </w:t>
            </w:r>
            <w:r w:rsidR="00200C4C">
              <w:rPr>
                <w:rFonts w:ascii="Arial" w:eastAsia="Calibri" w:hAnsi="Arial" w:cs="Arial"/>
                <w:color w:val="002060"/>
                <w:sz w:val="18"/>
                <w:szCs w:val="22"/>
                <w:lang w:val="es-BO" w:eastAsia="es-BO" w:bidi="en-US"/>
              </w:rPr>
              <w:t>deberá estar</w:t>
            </w:r>
            <w:r w:rsidRPr="00194F74">
              <w:rPr>
                <w:rFonts w:ascii="Arial" w:eastAsia="Calibri" w:hAnsi="Arial" w:cs="Arial"/>
                <w:color w:val="002060"/>
                <w:sz w:val="18"/>
                <w:szCs w:val="22"/>
                <w:lang w:val="es-BO" w:eastAsia="es-BO" w:bidi="en-US"/>
              </w:rPr>
              <w:t xml:space="preserve"> de acuerdo a lo descrito a continuación:</w:t>
            </w:r>
          </w:p>
          <w:p w:rsidR="000B245A" w:rsidRPr="00194F74" w:rsidRDefault="000B245A" w:rsidP="000B245A">
            <w:pPr>
              <w:ind w:left="350"/>
              <w:jc w:val="both"/>
              <w:rPr>
                <w:rFonts w:ascii="Arial" w:eastAsia="Calibri" w:hAnsi="Arial" w:cs="Arial"/>
                <w:color w:val="002060"/>
                <w:sz w:val="18"/>
                <w:szCs w:val="22"/>
                <w:lang w:val="es-BO" w:eastAsia="es-BO" w:bidi="en-US"/>
              </w:rPr>
            </w:pPr>
          </w:p>
          <w:p w:rsidR="007A3674" w:rsidRPr="009D3E00" w:rsidRDefault="000B245A" w:rsidP="000B245A">
            <w:pPr>
              <w:ind w:left="350"/>
              <w:jc w:val="both"/>
              <w:rPr>
                <w:rFonts w:ascii="Arial" w:eastAsia="Calibri" w:hAnsi="Arial" w:cs="Arial"/>
                <w:color w:val="002060"/>
                <w:sz w:val="18"/>
                <w:szCs w:val="22"/>
                <w:lang w:val="es-BO" w:eastAsia="es-BO" w:bidi="en-US"/>
              </w:rPr>
            </w:pPr>
            <w:r w:rsidRPr="000B245A">
              <w:rPr>
                <w:rFonts w:ascii="Arial" w:eastAsia="Calibri" w:hAnsi="Arial" w:cs="Arial"/>
                <w:color w:val="002060"/>
                <w:sz w:val="18"/>
                <w:szCs w:val="22"/>
                <w:lang w:val="es-BO" w:eastAsia="es-BO" w:bidi="en-US"/>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tc>
        <w:tc>
          <w:tcPr>
            <w:tcW w:w="797" w:type="dxa"/>
            <w:tcBorders>
              <w:top w:val="single" w:sz="4" w:space="0" w:color="FFFFFF"/>
              <w:bottom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831987">
              <w:rPr>
                <w:rFonts w:ascii="Tahoma" w:hAnsi="Tahoma" w:cs="Tahoma"/>
                <w:color w:val="002060"/>
                <w:sz w:val="18"/>
                <w:szCs w:val="18"/>
                <w:lang w:eastAsia="en-US" w:bidi="en-US"/>
              </w:rPr>
            </w:r>
            <w:r w:rsidR="00831987">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0" w:type="dxa"/>
            <w:tcBorders>
              <w:top w:val="single" w:sz="4" w:space="0" w:color="FFFFFF"/>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411" w:type="dxa"/>
            <w:tcBorders>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rsidR="006945BA" w:rsidRDefault="006945BA" w:rsidP="006945BA">
      <w:pPr>
        <w:spacing w:after="200" w:line="276" w:lineRule="auto"/>
        <w:rPr>
          <w:rFonts w:ascii="Calibri" w:hAnsi="Calibri"/>
          <w:color w:val="002060"/>
          <w:sz w:val="22"/>
          <w:szCs w:val="22"/>
          <w:lang w:val="es-BO" w:eastAsia="en-US" w:bidi="en-US"/>
        </w:rPr>
      </w:pPr>
    </w:p>
    <w:p w:rsidR="007A3674" w:rsidRPr="006945BA" w:rsidRDefault="006945BA" w:rsidP="006945BA">
      <w:pPr>
        <w:spacing w:after="200" w:line="276" w:lineRule="auto"/>
        <w:rPr>
          <w:rFonts w:ascii="Tahoma" w:hAnsi="Tahoma" w:cs="Tahoma"/>
          <w:b/>
          <w:i/>
          <w:color w:val="004990"/>
          <w:sz w:val="24"/>
          <w:szCs w:val="24"/>
          <w:lang w:val="es-BO"/>
        </w:rPr>
      </w:pPr>
      <w:r>
        <w:rPr>
          <w:rFonts w:ascii="Tahoma" w:hAnsi="Tahoma" w:cs="Tahoma"/>
          <w:b/>
          <w:bCs/>
          <w:color w:val="004990"/>
          <w:sz w:val="22"/>
          <w:szCs w:val="22"/>
          <w:lang w:val="es-BO"/>
        </w:rPr>
        <w:t xml:space="preserve">8. </w:t>
      </w:r>
      <w:r w:rsidR="007A3674" w:rsidRPr="006945BA">
        <w:rPr>
          <w:rFonts w:ascii="Tahoma" w:hAnsi="Tahoma" w:cs="Tahoma"/>
          <w:b/>
          <w:bCs/>
          <w:color w:val="004990"/>
          <w:sz w:val="22"/>
          <w:szCs w:val="22"/>
          <w:lang w:val="es-BO"/>
        </w:rPr>
        <w:t xml:space="preserve">GARANTÍA DE LOS BIENES </w:t>
      </w:r>
    </w:p>
    <w:tbl>
      <w:tblPr>
        <w:tblW w:w="9782" w:type="dxa"/>
        <w:tblInd w:w="-5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7A3674" w:rsidRPr="00194F74" w:rsidTr="00E6662E">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E6662E">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GARANTÍA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rsidTr="00E6662E">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rsidR="007A3674" w:rsidRPr="00194F74" w:rsidRDefault="007A3674" w:rsidP="00355FC0">
            <w:pPr>
              <w:spacing w:after="200" w:line="276" w:lineRule="auto"/>
              <w:rPr>
                <w:rFonts w:ascii="Tahoma" w:hAnsi="Tahoma" w:cs="Tahoma"/>
                <w:b/>
                <w:bCs/>
                <w:color w:val="FFFFFF"/>
                <w:sz w:val="8"/>
                <w:szCs w:val="10"/>
                <w:lang w:eastAsia="es-BO" w:bidi="en-US"/>
              </w:rPr>
            </w:pPr>
            <w:r w:rsidRPr="00194F74">
              <w:rPr>
                <w:rFonts w:ascii="Tahoma" w:hAnsi="Tahoma" w:cs="Tahoma"/>
                <w:b/>
                <w:color w:val="FFFFFF"/>
                <w:sz w:val="12"/>
                <w:szCs w:val="12"/>
                <w:lang w:eastAsia="es-BO" w:bidi="en-US"/>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rsidTr="00E6662E">
        <w:trPr>
          <w:trHeight w:val="315"/>
        </w:trPr>
        <w:tc>
          <w:tcPr>
            <w:tcW w:w="568" w:type="dxa"/>
            <w:tcBorders>
              <w:top w:val="single" w:sz="4" w:space="0" w:color="FFFFFF"/>
              <w:bottom w:val="single" w:sz="4" w:space="0" w:color="auto"/>
            </w:tcBorders>
            <w:vAlign w:val="center"/>
          </w:tcPr>
          <w:p w:rsidR="007A3674" w:rsidRPr="00194F74" w:rsidRDefault="007A3674" w:rsidP="00355FC0">
            <w:pPr>
              <w:spacing w:after="200" w:line="276" w:lineRule="auto"/>
              <w:jc w:val="center"/>
              <w:rPr>
                <w:rFonts w:ascii="Calibri" w:hAnsi="Calibri"/>
                <w:color w:val="004990"/>
                <w:sz w:val="22"/>
                <w:szCs w:val="22"/>
                <w:lang w:eastAsia="en-US" w:bidi="en-US"/>
              </w:rPr>
            </w:pPr>
            <w:r w:rsidRPr="00194F74">
              <w:rPr>
                <w:rFonts w:ascii="Calibri" w:hAnsi="Calibri"/>
                <w:color w:val="00499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rsidR="007A3674" w:rsidRPr="00194F74" w:rsidRDefault="007A3674" w:rsidP="00355FC0">
            <w:pPr>
              <w:spacing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Se deberá ofrecer garantía por b</w:t>
            </w:r>
            <w:r w:rsidRPr="00194F74">
              <w:rPr>
                <w:rFonts w:ascii="Tahoma" w:hAnsi="Tahoma" w:cs="Tahoma"/>
                <w:color w:val="004990"/>
                <w:sz w:val="18"/>
                <w:szCs w:val="22"/>
                <w:lang w:eastAsia="en-US" w:bidi="en-US"/>
              </w:rPr>
              <w:t>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831987">
              <w:rPr>
                <w:rFonts w:ascii="Tahoma" w:hAnsi="Tahoma" w:cs="Tahoma"/>
                <w:color w:val="004990"/>
                <w:sz w:val="18"/>
                <w:szCs w:val="18"/>
                <w:lang w:eastAsia="en-US" w:bidi="en-US"/>
              </w:rPr>
            </w:r>
            <w:r w:rsidR="00831987">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FFFFFF"/>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7A3674" w:rsidRPr="00194F74" w:rsidTr="00E6662E">
        <w:trPr>
          <w:trHeight w:val="315"/>
        </w:trPr>
        <w:tc>
          <w:tcPr>
            <w:tcW w:w="568" w:type="dxa"/>
            <w:tcBorders>
              <w:top w:val="single" w:sz="4" w:space="0" w:color="auto"/>
              <w:bottom w:val="single" w:sz="4" w:space="0" w:color="auto"/>
            </w:tcBorders>
            <w:vAlign w:val="center"/>
          </w:tcPr>
          <w:p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2</w:t>
            </w:r>
          </w:p>
        </w:tc>
        <w:tc>
          <w:tcPr>
            <w:tcW w:w="4961" w:type="dxa"/>
            <w:tcBorders>
              <w:top w:val="single" w:sz="4" w:space="0" w:color="auto"/>
              <w:bottom w:val="single" w:sz="4" w:space="0" w:color="auto"/>
            </w:tcBorders>
            <w:shd w:val="clear" w:color="auto" w:fill="auto"/>
            <w:vAlign w:val="center"/>
          </w:tcPr>
          <w:p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920" w:type="dxa"/>
            <w:tcBorders>
              <w:top w:val="single" w:sz="4" w:space="0" w:color="auto"/>
              <w:bottom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831987">
              <w:rPr>
                <w:rFonts w:ascii="Tahoma" w:hAnsi="Tahoma" w:cs="Tahoma"/>
                <w:color w:val="004990"/>
                <w:sz w:val="18"/>
                <w:szCs w:val="18"/>
                <w:lang w:eastAsia="en-US" w:bidi="en-US"/>
              </w:rPr>
            </w:r>
            <w:r w:rsidR="00831987">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rsidTr="00E6662E">
        <w:trPr>
          <w:trHeight w:val="315"/>
        </w:trPr>
        <w:tc>
          <w:tcPr>
            <w:tcW w:w="568" w:type="dxa"/>
            <w:tcBorders>
              <w:top w:val="single" w:sz="4" w:space="0" w:color="auto"/>
              <w:bottom w:val="single" w:sz="4" w:space="0" w:color="auto"/>
            </w:tcBorders>
            <w:vAlign w:val="center"/>
          </w:tcPr>
          <w:p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3</w:t>
            </w:r>
          </w:p>
        </w:tc>
        <w:tc>
          <w:tcPr>
            <w:tcW w:w="4961" w:type="dxa"/>
            <w:tcBorders>
              <w:top w:val="single" w:sz="4" w:space="0" w:color="auto"/>
              <w:bottom w:val="single" w:sz="4" w:space="0" w:color="auto"/>
            </w:tcBorders>
            <w:shd w:val="clear" w:color="auto" w:fill="auto"/>
            <w:vAlign w:val="center"/>
          </w:tcPr>
          <w:p w:rsidR="007A3674"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 xml:space="preserve">Las fábricas donde se produzcan las torres propuestas deberán contar con las certificaciones ISO 9001 y </w:t>
            </w:r>
            <w:r w:rsidRPr="009256DD">
              <w:rPr>
                <w:rFonts w:ascii="Tahoma" w:hAnsi="Tahoma" w:cs="Tahoma"/>
                <w:color w:val="004990"/>
                <w:sz w:val="18"/>
                <w:szCs w:val="22"/>
                <w:lang w:eastAsia="en-US" w:bidi="en-US"/>
              </w:rPr>
              <w:t>OH</w:t>
            </w:r>
            <w:r w:rsidR="00887F2C" w:rsidRPr="009256DD">
              <w:rPr>
                <w:rFonts w:ascii="Tahoma" w:hAnsi="Tahoma" w:cs="Tahoma"/>
                <w:color w:val="004990"/>
                <w:sz w:val="18"/>
                <w:szCs w:val="22"/>
                <w:lang w:eastAsia="en-US" w:bidi="en-US"/>
              </w:rPr>
              <w:t>S</w:t>
            </w:r>
            <w:r w:rsidRPr="009256DD">
              <w:rPr>
                <w:rFonts w:ascii="Tahoma" w:hAnsi="Tahoma" w:cs="Tahoma"/>
                <w:color w:val="004990"/>
                <w:sz w:val="18"/>
                <w:szCs w:val="22"/>
                <w:lang w:eastAsia="en-US" w:bidi="en-US"/>
              </w:rPr>
              <w:t>AS 1800</w:t>
            </w:r>
            <w:r w:rsidR="00887F2C" w:rsidRPr="009256DD">
              <w:rPr>
                <w:rFonts w:ascii="Tahoma" w:hAnsi="Tahoma" w:cs="Tahoma"/>
                <w:color w:val="004990"/>
                <w:sz w:val="18"/>
                <w:szCs w:val="22"/>
                <w:lang w:eastAsia="en-US" w:bidi="en-US"/>
              </w:rPr>
              <w:t>1</w:t>
            </w:r>
            <w:r w:rsidR="000F6DB9" w:rsidRPr="009256DD">
              <w:rPr>
                <w:rFonts w:ascii="Tahoma" w:hAnsi="Tahoma" w:cs="Tahoma"/>
                <w:color w:val="004990"/>
                <w:sz w:val="18"/>
                <w:szCs w:val="22"/>
                <w:lang w:eastAsia="en-US" w:bidi="en-US"/>
              </w:rPr>
              <w:t xml:space="preserve"> vigentes</w:t>
            </w:r>
            <w:r w:rsidR="00EC26EC" w:rsidRPr="009256DD">
              <w:rPr>
                <w:rFonts w:ascii="Tahoma" w:hAnsi="Tahoma" w:cs="Tahoma"/>
                <w:color w:val="004990"/>
                <w:sz w:val="18"/>
                <w:szCs w:val="22"/>
                <w:lang w:eastAsia="en-US" w:bidi="en-US"/>
              </w:rPr>
              <w:t xml:space="preserve"> o equivalentes</w:t>
            </w:r>
            <w:r w:rsidRPr="009256DD">
              <w:rPr>
                <w:rFonts w:ascii="Tahoma" w:hAnsi="Tahoma" w:cs="Tahoma"/>
                <w:color w:val="004990"/>
                <w:sz w:val="18"/>
                <w:szCs w:val="22"/>
                <w:lang w:eastAsia="en-US" w:bidi="en-US"/>
              </w:rPr>
              <w:t>.</w:t>
            </w:r>
            <w:r w:rsidRPr="0039437C">
              <w:rPr>
                <w:rFonts w:ascii="Tahoma" w:hAnsi="Tahoma" w:cs="Tahoma"/>
                <w:color w:val="004990"/>
                <w:sz w:val="18"/>
                <w:szCs w:val="22"/>
                <w:lang w:eastAsia="en-US" w:bidi="en-US"/>
              </w:rPr>
              <w:t xml:space="preserve"> </w:t>
            </w:r>
          </w:p>
          <w:p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El proponente deberá presentar copias de dichas certificaciones emitidas por entidad competente.</w:t>
            </w:r>
          </w:p>
        </w:tc>
        <w:tc>
          <w:tcPr>
            <w:tcW w:w="920" w:type="dxa"/>
            <w:tcBorders>
              <w:top w:val="single" w:sz="4" w:space="0" w:color="auto"/>
              <w:bottom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831987">
              <w:rPr>
                <w:rFonts w:ascii="Tahoma" w:hAnsi="Tahoma" w:cs="Tahoma"/>
                <w:color w:val="004990"/>
                <w:sz w:val="18"/>
                <w:szCs w:val="18"/>
                <w:lang w:eastAsia="en-US" w:bidi="en-US"/>
              </w:rPr>
            </w:r>
            <w:r w:rsidR="00831987">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rsidTr="00E6662E">
        <w:trPr>
          <w:trHeight w:val="315"/>
        </w:trPr>
        <w:tc>
          <w:tcPr>
            <w:tcW w:w="568" w:type="dxa"/>
            <w:tcBorders>
              <w:top w:val="single" w:sz="4" w:space="0" w:color="auto"/>
              <w:bottom w:val="single" w:sz="4" w:space="0" w:color="auto"/>
            </w:tcBorders>
            <w:vAlign w:val="center"/>
          </w:tcPr>
          <w:p w:rsidR="007A3674" w:rsidRPr="00194F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4</w:t>
            </w:r>
          </w:p>
        </w:tc>
        <w:tc>
          <w:tcPr>
            <w:tcW w:w="4961" w:type="dxa"/>
            <w:tcBorders>
              <w:top w:val="single" w:sz="4" w:space="0" w:color="auto"/>
              <w:bottom w:val="single" w:sz="4" w:space="0" w:color="auto"/>
            </w:tcBorders>
            <w:shd w:val="clear" w:color="auto" w:fill="auto"/>
            <w:vAlign w:val="center"/>
          </w:tcPr>
          <w:p w:rsidR="007A3674" w:rsidRDefault="007A3674" w:rsidP="00355FC0">
            <w:pPr>
              <w:spacing w:after="200"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El proponente deberá presentar certificaciones de cumplimiento de las siguientes normas:</w:t>
            </w:r>
          </w:p>
          <w:p w:rsidR="007A3674" w:rsidRPr="00096CAA"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ANSI/AISC 360-05</w:t>
            </w:r>
            <w:r>
              <w:rPr>
                <w:rFonts w:ascii="Tahoma" w:hAnsi="Tahoma" w:cs="Tahoma"/>
                <w:color w:val="004990"/>
                <w:sz w:val="18"/>
                <w:szCs w:val="22"/>
                <w:lang w:eastAsia="en-US" w:bidi="en-US"/>
              </w:rPr>
              <w:t xml:space="preserve"> o similar (presentar cuadro comparativo de equivalencia)</w:t>
            </w:r>
          </w:p>
          <w:p w:rsidR="007A3674"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lastRenderedPageBreak/>
              <w:t>ASTM A123</w:t>
            </w:r>
            <w:r>
              <w:rPr>
                <w:rFonts w:ascii="Tahoma" w:hAnsi="Tahoma" w:cs="Tahoma"/>
                <w:color w:val="004990"/>
                <w:sz w:val="18"/>
                <w:szCs w:val="22"/>
                <w:lang w:eastAsia="en-US" w:bidi="en-US"/>
              </w:rPr>
              <w:t xml:space="preserve"> o similar (presentar cuadro comparativo de equivalencia)</w:t>
            </w:r>
          </w:p>
          <w:p w:rsidR="007A3674" w:rsidRPr="00096CAA"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 xml:space="preserve">EIA/TIA-222 F (1996) </w:t>
            </w:r>
            <w:proofErr w:type="spellStart"/>
            <w:r w:rsidRPr="00096CAA">
              <w:rPr>
                <w:rFonts w:ascii="Tahoma" w:hAnsi="Tahoma" w:cs="Tahoma"/>
                <w:color w:val="004990"/>
                <w:sz w:val="18"/>
                <w:szCs w:val="22"/>
                <w:lang w:eastAsia="en-US" w:bidi="en-US"/>
              </w:rPr>
              <w:t>ó</w:t>
            </w:r>
            <w:proofErr w:type="spellEnd"/>
            <w:r w:rsidRPr="00096CAA">
              <w:rPr>
                <w:rFonts w:ascii="Tahoma" w:hAnsi="Tahoma" w:cs="Tahoma"/>
                <w:color w:val="004990"/>
                <w:sz w:val="18"/>
                <w:szCs w:val="22"/>
                <w:lang w:eastAsia="en-US" w:bidi="en-US"/>
              </w:rPr>
              <w:t xml:space="preserve"> EIA/TIA-222 G</w:t>
            </w:r>
          </w:p>
        </w:tc>
        <w:tc>
          <w:tcPr>
            <w:tcW w:w="920" w:type="dxa"/>
            <w:tcBorders>
              <w:top w:val="single" w:sz="4" w:space="0" w:color="auto"/>
              <w:bottom w:val="single" w:sz="4" w:space="0" w:color="auto"/>
            </w:tcBorders>
            <w:shd w:val="clear" w:color="auto" w:fill="auto"/>
            <w:vAlign w:val="center"/>
          </w:tcPr>
          <w:p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831987">
              <w:rPr>
                <w:rFonts w:ascii="Tahoma" w:hAnsi="Tahoma" w:cs="Tahoma"/>
                <w:color w:val="004990"/>
                <w:sz w:val="18"/>
                <w:szCs w:val="18"/>
                <w:lang w:eastAsia="en-US" w:bidi="en-US"/>
              </w:rPr>
            </w:r>
            <w:r w:rsidR="00831987">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tcBorders>
              <w:bottom w:val="single" w:sz="4" w:space="0" w:color="auto"/>
            </w:tcBorders>
            <w:shd w:val="clear" w:color="auto" w:fill="auto"/>
            <w:vAlign w:val="center"/>
          </w:tcPr>
          <w:p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rsidR="007A3674" w:rsidRDefault="007A3674" w:rsidP="007A3674">
      <w:pPr>
        <w:spacing w:after="200" w:line="276" w:lineRule="auto"/>
        <w:rPr>
          <w:rFonts w:ascii="Calibri" w:hAnsi="Calibri"/>
          <w:color w:val="002060"/>
          <w:sz w:val="22"/>
          <w:szCs w:val="22"/>
          <w:lang w:val="es-BO" w:eastAsia="en-US" w:bidi="en-US"/>
        </w:rPr>
      </w:pPr>
    </w:p>
    <w:p w:rsidR="007A3674" w:rsidRPr="00194F74" w:rsidRDefault="006945BA" w:rsidP="006945BA">
      <w:pPr>
        <w:spacing w:after="200" w:line="276" w:lineRule="auto"/>
        <w:jc w:val="both"/>
        <w:rPr>
          <w:rFonts w:ascii="Tahoma" w:hAnsi="Tahoma" w:cs="Tahoma"/>
          <w:b/>
          <w:bCs/>
          <w:color w:val="002060"/>
          <w:sz w:val="22"/>
          <w:szCs w:val="22"/>
          <w:lang w:val="es-BO" w:eastAsia="en-US"/>
        </w:rPr>
      </w:pPr>
      <w:r>
        <w:rPr>
          <w:rFonts w:ascii="Tahoma" w:hAnsi="Tahoma" w:cs="Tahoma"/>
          <w:b/>
          <w:bCs/>
          <w:color w:val="002060"/>
          <w:sz w:val="22"/>
          <w:szCs w:val="22"/>
          <w:lang w:val="es-BO" w:eastAsia="en-US"/>
        </w:rPr>
        <w:t xml:space="preserve">9. </w:t>
      </w:r>
      <w:r w:rsidR="007A3674" w:rsidRPr="00194F74">
        <w:rPr>
          <w:rFonts w:ascii="Tahoma" w:hAnsi="Tahoma" w:cs="Tahoma"/>
          <w:b/>
          <w:bCs/>
          <w:color w:val="002060"/>
          <w:sz w:val="22"/>
          <w:szCs w:val="22"/>
          <w:lang w:val="es-BO" w:eastAsia="en-US"/>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rsidTr="00AB179D">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rsidTr="00AB179D">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A3674" w:rsidRPr="00194F74" w:rsidRDefault="00597282" w:rsidP="00AD40F4">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Cumplimiento de Todos los Puntos</w:t>
            </w:r>
            <w:r w:rsidR="007A3674" w:rsidRPr="00194F74">
              <w:rPr>
                <w:rFonts w:ascii="Tahoma" w:hAnsi="Tahoma" w:cs="Tahoma"/>
                <w:b/>
                <w:bCs/>
                <w:color w:val="002060"/>
                <w:sz w:val="20"/>
                <w:szCs w:val="20"/>
                <w:lang w:val="es-BO" w:eastAsia="es-BO" w:bidi="en-US"/>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CUMPLE / NO CUMPLE</w:t>
            </w:r>
          </w:p>
        </w:tc>
      </w:tr>
      <w:tr w:rsidR="007A3674" w:rsidRPr="00194F74"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rsidR="007A3674" w:rsidRPr="009D3E00" w:rsidRDefault="007A3674" w:rsidP="00AB179D">
      <w:pPr>
        <w:spacing w:after="200" w:line="276" w:lineRule="auto"/>
        <w:ind w:firstLine="426"/>
        <w:jc w:val="center"/>
        <w:rPr>
          <w:rFonts w:ascii="Tahoma" w:hAnsi="Tahoma" w:cs="Tahoma"/>
          <w:b/>
          <w:color w:val="002060"/>
          <w:sz w:val="18"/>
          <w:szCs w:val="18"/>
          <w:lang w:val="es-ES_tradnl" w:eastAsia="en-US" w:bidi="en-US"/>
        </w:rPr>
      </w:pPr>
      <w:r w:rsidRPr="00194F74">
        <w:rPr>
          <w:rFonts w:ascii="Tahoma" w:hAnsi="Tahoma" w:cs="Tahoma"/>
          <w:b/>
          <w:color w:val="002060"/>
          <w:sz w:val="18"/>
          <w:szCs w:val="18"/>
          <w:lang w:val="es-ES_tradnl" w:eastAsia="en-US" w:bidi="en-US"/>
        </w:rPr>
        <w:t>La nota de aprobación es de 100% de la Calificación Total (A).</w:t>
      </w:r>
    </w:p>
    <w:p w:rsidR="00FA720A" w:rsidRDefault="00FA720A" w:rsidP="00E6662E">
      <w:pPr>
        <w:tabs>
          <w:tab w:val="left" w:pos="413"/>
        </w:tabs>
        <w:rPr>
          <w:rFonts w:ascii="Tahoma" w:hAnsi="Tahoma" w:cs="Tahoma"/>
          <w:b/>
          <w:color w:val="002060"/>
          <w:sz w:val="28"/>
          <w:szCs w:val="28"/>
        </w:rPr>
      </w:pPr>
      <w:bookmarkStart w:id="16" w:name="_Toc309124157"/>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597282" w:rsidRPr="004852C4" w:rsidRDefault="00597282" w:rsidP="00597282">
      <w:pPr>
        <w:jc w:val="center"/>
        <w:rPr>
          <w:rFonts w:ascii="Tahoma" w:hAnsi="Tahoma" w:cs="Tahoma"/>
          <w:b/>
          <w:color w:val="002060"/>
          <w:sz w:val="28"/>
          <w:szCs w:val="28"/>
        </w:rPr>
      </w:pPr>
      <w:r w:rsidRPr="004852C4">
        <w:rPr>
          <w:rFonts w:ascii="Tahoma" w:hAnsi="Tahoma" w:cs="Tahoma"/>
          <w:b/>
          <w:color w:val="002060"/>
          <w:sz w:val="28"/>
          <w:szCs w:val="28"/>
        </w:rPr>
        <w:lastRenderedPageBreak/>
        <w:t xml:space="preserve">PARTE III </w:t>
      </w:r>
    </w:p>
    <w:p w:rsidR="00597282" w:rsidRPr="004852C4" w:rsidRDefault="00597282" w:rsidP="00597282">
      <w:pPr>
        <w:rPr>
          <w:color w:val="002060"/>
          <w:sz w:val="28"/>
          <w:szCs w:val="28"/>
          <w:lang w:val="es-MX"/>
        </w:rPr>
      </w:pPr>
    </w:p>
    <w:p w:rsidR="00597282" w:rsidRPr="004852C4" w:rsidRDefault="00597282" w:rsidP="00597282">
      <w:pPr>
        <w:jc w:val="center"/>
        <w:rPr>
          <w:rFonts w:ascii="Tahoma" w:hAnsi="Tahoma" w:cs="Tahoma"/>
          <w:b/>
          <w:color w:val="002060"/>
          <w:sz w:val="28"/>
          <w:szCs w:val="28"/>
        </w:rPr>
      </w:pPr>
      <w:r w:rsidRPr="004852C4">
        <w:rPr>
          <w:rFonts w:ascii="Tahoma" w:hAnsi="Tahoma" w:cs="Tahoma"/>
          <w:b/>
          <w:color w:val="002060"/>
          <w:sz w:val="28"/>
          <w:szCs w:val="28"/>
        </w:rPr>
        <w:t>ANEXOS</w:t>
      </w:r>
    </w:p>
    <w:p w:rsidR="00597282" w:rsidRPr="004852C4" w:rsidRDefault="00597282" w:rsidP="00597282">
      <w:pPr>
        <w:rPr>
          <w:rFonts w:ascii="Arial" w:hAnsi="Arial" w:cs="Arial"/>
          <w:i/>
          <w:color w:val="002060"/>
          <w:szCs w:val="20"/>
        </w:rPr>
      </w:pPr>
    </w:p>
    <w:p w:rsidR="00597282" w:rsidRPr="004852C4" w:rsidRDefault="00597282" w:rsidP="00597282">
      <w:pPr>
        <w:rPr>
          <w:rFonts w:ascii="Arial" w:hAnsi="Arial" w:cs="Arial"/>
          <w:i/>
          <w:color w:val="002060"/>
          <w:szCs w:val="20"/>
        </w:rPr>
      </w:pPr>
    </w:p>
    <w:p w:rsidR="00597282" w:rsidRPr="004852C4" w:rsidRDefault="00597282" w:rsidP="00597282">
      <w:pPr>
        <w:rPr>
          <w:rFonts w:ascii="Arial" w:hAnsi="Arial" w:cs="Arial"/>
          <w:i/>
          <w:color w:val="002060"/>
          <w:szCs w:val="20"/>
        </w:rPr>
      </w:pPr>
    </w:p>
    <w:p w:rsidR="00597282" w:rsidRPr="004852C4"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1</w:t>
      </w:r>
      <w:r w:rsidRPr="004852C4">
        <w:rPr>
          <w:rFonts w:ascii="Tahoma" w:hAnsi="Tahoma" w:cs="Tahoma"/>
          <w:color w:val="002060"/>
          <w:sz w:val="22"/>
          <w:szCs w:val="22"/>
        </w:rPr>
        <w:t xml:space="preserve"> – Con</w:t>
      </w:r>
      <w:r>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rsidR="00597282" w:rsidRPr="004852C4"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2</w:t>
      </w:r>
      <w:r w:rsidRPr="004852C4">
        <w:rPr>
          <w:rFonts w:ascii="Tahoma" w:hAnsi="Tahoma" w:cs="Tahoma"/>
          <w:color w:val="002060"/>
          <w:sz w:val="22"/>
          <w:szCs w:val="22"/>
        </w:rPr>
        <w:t xml:space="preserve"> – Declaración de Integridad del Personal de la Empresa proponente</w:t>
      </w:r>
    </w:p>
    <w:p w:rsidR="00597282"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3</w:t>
      </w:r>
      <w:r w:rsidRPr="004852C4">
        <w:rPr>
          <w:rFonts w:ascii="Tahoma" w:hAnsi="Tahoma" w:cs="Tahoma"/>
          <w:color w:val="002060"/>
          <w:sz w:val="22"/>
          <w:szCs w:val="22"/>
        </w:rPr>
        <w:t xml:space="preserve"> – Modelo del </w:t>
      </w:r>
      <w:r>
        <w:rPr>
          <w:rFonts w:ascii="Tahoma" w:hAnsi="Tahoma" w:cs="Tahoma"/>
          <w:color w:val="002060"/>
          <w:sz w:val="22"/>
          <w:szCs w:val="22"/>
        </w:rPr>
        <w:t>contrato</w:t>
      </w:r>
    </w:p>
    <w:p w:rsidR="000B245A" w:rsidRPr="004852C4" w:rsidRDefault="000B245A" w:rsidP="000B245A">
      <w:pPr>
        <w:rPr>
          <w:rFonts w:ascii="Tahoma" w:hAnsi="Tahoma" w:cs="Tahoma"/>
          <w:color w:val="002060"/>
          <w:sz w:val="22"/>
          <w:szCs w:val="22"/>
        </w:rPr>
      </w:pPr>
      <w:r>
        <w:rPr>
          <w:rFonts w:ascii="Tahoma" w:hAnsi="Tahoma" w:cs="Tahoma"/>
          <w:color w:val="002060"/>
          <w:sz w:val="22"/>
          <w:szCs w:val="22"/>
        </w:rPr>
        <w:t xml:space="preserve">Anexo No. 4 </w:t>
      </w:r>
      <w:r w:rsidR="00706AE1">
        <w:rPr>
          <w:rFonts w:ascii="Tahoma" w:hAnsi="Tahoma" w:cs="Tahoma"/>
          <w:color w:val="002060"/>
          <w:sz w:val="22"/>
          <w:szCs w:val="22"/>
        </w:rPr>
        <w:t>–</w:t>
      </w:r>
      <w:r>
        <w:rPr>
          <w:rFonts w:ascii="Tahoma" w:hAnsi="Tahoma" w:cs="Tahoma"/>
          <w:color w:val="002060"/>
          <w:sz w:val="22"/>
          <w:szCs w:val="22"/>
        </w:rPr>
        <w:t xml:space="preserve"> T</w:t>
      </w:r>
      <w:r w:rsidR="00706AE1">
        <w:rPr>
          <w:rFonts w:ascii="Tahoma" w:hAnsi="Tahoma" w:cs="Tahoma"/>
          <w:color w:val="002060"/>
          <w:sz w:val="22"/>
          <w:szCs w:val="22"/>
        </w:rPr>
        <w:t xml:space="preserve">orres </w:t>
      </w: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7617FB" w:rsidRDefault="007617FB"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Pr="00012D2D" w:rsidRDefault="00597282" w:rsidP="00597282">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597282" w:rsidRPr="00012D2D" w:rsidTr="0069540F">
        <w:trPr>
          <w:trHeight w:val="617"/>
        </w:trPr>
        <w:tc>
          <w:tcPr>
            <w:tcW w:w="2410" w:type="dxa"/>
            <w:shd w:val="clear" w:color="auto" w:fill="004990"/>
            <w:vAlign w:val="center"/>
          </w:tcPr>
          <w:p w:rsidR="00597282" w:rsidRPr="00012D2D" w:rsidRDefault="00597282" w:rsidP="0069540F">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proofErr w:type="gramStart"/>
            <w:r w:rsidRPr="00012D2D">
              <w:rPr>
                <w:rFonts w:ascii="Tahoma" w:hAnsi="Tahoma" w:cs="Tahoma"/>
                <w:b/>
                <w:sz w:val="28"/>
                <w:szCs w:val="28"/>
                <w:lang w:val="pt-BR"/>
              </w:rPr>
              <w:t>ANEXO No</w:t>
            </w:r>
            <w:proofErr w:type="gramEnd"/>
            <w:r w:rsidRPr="00012D2D">
              <w:rPr>
                <w:rFonts w:ascii="Tahoma" w:hAnsi="Tahoma" w:cs="Tahoma"/>
                <w:b/>
                <w:sz w:val="28"/>
                <w:szCs w:val="28"/>
                <w:lang w:val="pt-BR"/>
              </w:rPr>
              <w:t xml:space="preserve">. </w:t>
            </w:r>
            <w:r w:rsidR="00B30951">
              <w:rPr>
                <w:rFonts w:ascii="Tahoma" w:hAnsi="Tahoma" w:cs="Tahoma"/>
                <w:b/>
                <w:sz w:val="28"/>
                <w:szCs w:val="28"/>
                <w:lang w:val="pt-BR"/>
              </w:rPr>
              <w:t>1</w:t>
            </w:r>
          </w:p>
        </w:tc>
        <w:tc>
          <w:tcPr>
            <w:tcW w:w="6591" w:type="dxa"/>
            <w:vAlign w:val="center"/>
          </w:tcPr>
          <w:p w:rsidR="00597282" w:rsidRPr="00012D2D" w:rsidRDefault="00597282" w:rsidP="0069540F">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rsidR="00597282" w:rsidRPr="00012D2D" w:rsidRDefault="00597282" w:rsidP="00597282">
      <w:pPr>
        <w:jc w:val="both"/>
        <w:rPr>
          <w:rFonts w:ascii="Tahoma" w:hAnsi="Tahoma" w:cs="Tahoma"/>
          <w:b/>
          <w:lang w:val="pt-BR"/>
        </w:rPr>
      </w:pPr>
    </w:p>
    <w:p w:rsidR="00597282" w:rsidRPr="00012D2D" w:rsidRDefault="00597282" w:rsidP="00597282">
      <w:pPr>
        <w:jc w:val="both"/>
        <w:rPr>
          <w:rFonts w:ascii="Tahoma" w:hAnsi="Tahoma" w:cs="Tahoma"/>
          <w:b/>
          <w:sz w:val="22"/>
          <w:szCs w:val="22"/>
        </w:rPr>
      </w:pPr>
      <w:r w:rsidRPr="00012D2D">
        <w:rPr>
          <w:rFonts w:ascii="Tahoma" w:hAnsi="Tahoma" w:cs="Tahoma"/>
          <w:b/>
          <w:sz w:val="22"/>
          <w:szCs w:val="22"/>
        </w:rPr>
        <w:t xml:space="preserve">Consideraciones Generales </w:t>
      </w:r>
    </w:p>
    <w:p w:rsidR="00597282" w:rsidRPr="00012D2D" w:rsidRDefault="00597282" w:rsidP="00597282">
      <w:pPr>
        <w:jc w:val="both"/>
        <w:rPr>
          <w:rFonts w:ascii="Tahoma" w:hAnsi="Tahoma" w:cs="Tahoma"/>
          <w:b/>
        </w:rPr>
      </w:pPr>
    </w:p>
    <w:p w:rsidR="00597282" w:rsidRPr="00012D2D" w:rsidRDefault="00597282" w:rsidP="005D77D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sz w:val="22"/>
          <w:szCs w:val="22"/>
        </w:rPr>
        <w:t>ENTEL</w:t>
      </w:r>
      <w:r w:rsidRPr="00012D2D">
        <w:rPr>
          <w:rFonts w:ascii="Tahoma" w:hAnsi="Tahoma" w:cs="Tahoma"/>
          <w:sz w:val="22"/>
          <w:szCs w:val="22"/>
        </w:rPr>
        <w:t xml:space="preserve"> SA.</w:t>
      </w:r>
    </w:p>
    <w:p w:rsidR="00597282" w:rsidRPr="00012D2D" w:rsidRDefault="00597282" w:rsidP="005D77D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w:t>
      </w:r>
      <w:r>
        <w:rPr>
          <w:rFonts w:ascii="Tahoma" w:hAnsi="Tahoma" w:cs="Tahoma"/>
          <w:sz w:val="22"/>
          <w:szCs w:val="22"/>
        </w:rPr>
        <w:t>ENTEL</w:t>
      </w:r>
      <w:r w:rsidRPr="00012D2D">
        <w:rPr>
          <w:rFonts w:ascii="Tahoma" w:hAnsi="Tahoma" w:cs="Tahoma"/>
          <w:sz w:val="22"/>
          <w:szCs w:val="22"/>
        </w:rPr>
        <w:t xml:space="preserve"> S.A. no divulgará ninguna información con respecto a las propuestas, tabulación, clasificación y evaluación de las ofertas; por consiguiente </w:t>
      </w:r>
      <w:r>
        <w:rPr>
          <w:rFonts w:ascii="Tahoma" w:hAnsi="Tahoma" w:cs="Tahoma"/>
          <w:sz w:val="22"/>
          <w:szCs w:val="22"/>
        </w:rPr>
        <w:t>ENTEL</w:t>
      </w:r>
      <w:r w:rsidRPr="00012D2D">
        <w:rPr>
          <w:rFonts w:ascii="Tahoma" w:hAnsi="Tahoma" w:cs="Tahoma"/>
          <w:sz w:val="22"/>
          <w:szCs w:val="22"/>
        </w:rPr>
        <w:t xml:space="preserve"> S.A. puede  proceder con la calificación de acuerdo a sus normas internas y legales vigentes.</w:t>
      </w:r>
    </w:p>
    <w:p w:rsidR="00597282" w:rsidRPr="00012D2D" w:rsidRDefault="00597282" w:rsidP="005D77D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w:t>
      </w:r>
      <w:r>
        <w:rPr>
          <w:rFonts w:ascii="Tahoma" w:hAnsi="Tahoma" w:cs="Tahoma"/>
          <w:sz w:val="22"/>
          <w:szCs w:val="22"/>
        </w:rPr>
        <w:t>ENTEL</w:t>
      </w:r>
      <w:r w:rsidRPr="00012D2D">
        <w:rPr>
          <w:rFonts w:ascii="Tahoma" w:hAnsi="Tahoma" w:cs="Tahoma"/>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sz w:val="22"/>
          <w:szCs w:val="22"/>
        </w:rPr>
        <w:t>ENTEL</w:t>
      </w:r>
      <w:r w:rsidRPr="00012D2D">
        <w:rPr>
          <w:rFonts w:ascii="Tahoma" w:hAnsi="Tahoma" w:cs="Tahoma"/>
          <w:sz w:val="22"/>
          <w:szCs w:val="22"/>
        </w:rPr>
        <w:t xml:space="preserve"> S.A. lo autorice por escrito.  </w:t>
      </w:r>
    </w:p>
    <w:p w:rsidR="00597282" w:rsidRPr="00012D2D" w:rsidRDefault="00597282" w:rsidP="005D77D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Pr>
          <w:rFonts w:ascii="Tahoma" w:hAnsi="Tahoma" w:cs="Tahoma"/>
          <w:sz w:val="22"/>
          <w:szCs w:val="22"/>
        </w:rPr>
        <w:t>ENTEL</w:t>
      </w:r>
      <w:r w:rsidRPr="00012D2D">
        <w:rPr>
          <w:rFonts w:ascii="Tahoma" w:hAnsi="Tahoma" w:cs="Tahoma"/>
          <w:sz w:val="22"/>
          <w:szCs w:val="22"/>
        </w:rPr>
        <w:t xml:space="preserve"> S.A. se reserva el derecho de seguir las acciones civiles o penales que correspondan, al margen de dar de baja de su árbol de proponentes a la empresa que infrinja su acuerdo de confidencialidad.</w:t>
      </w:r>
    </w:p>
    <w:p w:rsidR="00597282" w:rsidRPr="00012D2D" w:rsidRDefault="00597282" w:rsidP="005D77D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597282" w:rsidRDefault="00597282" w:rsidP="005D77D3">
      <w:pPr>
        <w:numPr>
          <w:ilvl w:val="0"/>
          <w:numId w:val="26"/>
        </w:numPr>
        <w:spacing w:after="200"/>
        <w:ind w:left="567" w:hanging="567"/>
        <w:jc w:val="both"/>
        <w:rPr>
          <w:rFonts w:ascii="Tahoma" w:hAnsi="Tahoma" w:cs="Tahoma"/>
          <w:sz w:val="22"/>
          <w:szCs w:val="22"/>
        </w:rPr>
      </w:pPr>
      <w:r w:rsidRPr="0049047A">
        <w:rPr>
          <w:rFonts w:ascii="Tahoma" w:hAnsi="Tahoma" w:cs="Tahoma"/>
          <w:b/>
          <w:sz w:val="22"/>
          <w:szCs w:val="22"/>
        </w:rPr>
        <w:t>Prohibición de Competencia:</w:t>
      </w:r>
      <w:r w:rsidRPr="0049047A">
        <w:rPr>
          <w:rFonts w:ascii="Tahoma" w:hAnsi="Tahoma" w:cs="Tahoma"/>
          <w:sz w:val="22"/>
          <w:szCs w:val="22"/>
        </w:rPr>
        <w:t xml:space="preserve"> En contratos resultantes de la adjudicación del presente proceso se contemplará la cláusula de no competencia.</w:t>
      </w:r>
    </w:p>
    <w:p w:rsidR="00597282" w:rsidRDefault="00597282" w:rsidP="00597282">
      <w:pPr>
        <w:spacing w:after="200"/>
        <w:ind w:left="567"/>
        <w:jc w:val="both"/>
        <w:rPr>
          <w:rFonts w:ascii="Tahoma" w:hAnsi="Tahoma" w:cs="Tahoma"/>
          <w:sz w:val="22"/>
          <w:szCs w:val="22"/>
        </w:rPr>
      </w:pPr>
      <w:r w:rsidRPr="0049047A">
        <w:rPr>
          <w:rFonts w:ascii="Tahoma" w:hAnsi="Tahoma" w:cs="Tahoma"/>
          <w:sz w:val="22"/>
          <w:szCs w:val="22"/>
        </w:rPr>
        <w:t xml:space="preserve">“El PROVEEDOR, asume la obligación ineludible de no competir con los servicios que presta a </w:t>
      </w:r>
      <w:r>
        <w:rPr>
          <w:rFonts w:ascii="Tahoma" w:hAnsi="Tahoma" w:cs="Tahoma"/>
          <w:sz w:val="22"/>
          <w:szCs w:val="22"/>
        </w:rPr>
        <w:t>ENTEL</w:t>
      </w:r>
      <w:r w:rsidRPr="0049047A">
        <w:rPr>
          <w:rFonts w:ascii="Tahoma" w:hAnsi="Tahoma" w:cs="Tahoma"/>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597282" w:rsidRPr="00012D2D" w:rsidRDefault="00597282" w:rsidP="00597282">
      <w:pPr>
        <w:spacing w:after="200"/>
        <w:ind w:left="567"/>
        <w:jc w:val="both"/>
        <w:rPr>
          <w:rFonts w:ascii="Tahoma" w:hAnsi="Tahoma" w:cs="Tahoma"/>
          <w:sz w:val="22"/>
          <w:szCs w:val="22"/>
        </w:rPr>
      </w:pPr>
      <w:r w:rsidRPr="00012D2D">
        <w:rPr>
          <w:rFonts w:ascii="Tahoma" w:hAnsi="Tahoma" w:cs="Tahoma"/>
          <w:sz w:val="22"/>
          <w:szCs w:val="22"/>
        </w:rPr>
        <w:t xml:space="preserve">En este sentido </w:t>
      </w:r>
      <w:r>
        <w:rPr>
          <w:rFonts w:ascii="Tahoma" w:hAnsi="Tahoma" w:cs="Tahoma"/>
          <w:sz w:val="22"/>
          <w:szCs w:val="22"/>
        </w:rPr>
        <w:t>ENTEL</w:t>
      </w:r>
      <w:r w:rsidRPr="00012D2D">
        <w:rPr>
          <w:rFonts w:ascii="Tahoma" w:hAnsi="Tahoma" w:cs="Tahoma"/>
          <w:sz w:val="22"/>
          <w:szCs w:val="22"/>
        </w:rPr>
        <w:t xml:space="preserve"> S.A. se reserva el derecho de no incluir en el proceso de selección y adjudicación al proveedor que incumpla con dicha cláusula.</w:t>
      </w:r>
    </w:p>
    <w:p w:rsidR="00597282" w:rsidRDefault="00597282" w:rsidP="00597282">
      <w:pPr>
        <w:ind w:left="567"/>
        <w:jc w:val="both"/>
        <w:rPr>
          <w:rFonts w:ascii="Tahoma" w:hAnsi="Tahoma" w:cs="Tahoma"/>
          <w:b/>
          <w:sz w:val="22"/>
          <w:szCs w:val="22"/>
        </w:rPr>
      </w:pPr>
    </w:p>
    <w:p w:rsidR="00597282" w:rsidRPr="00012D2D" w:rsidRDefault="00597282" w:rsidP="005D77D3">
      <w:pPr>
        <w:numPr>
          <w:ilvl w:val="0"/>
          <w:numId w:val="26"/>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sz w:val="22"/>
          <w:szCs w:val="22"/>
          <w:lang w:val="es-BO"/>
        </w:rPr>
        <w:t xml:space="preserve"> </w:t>
      </w:r>
    </w:p>
    <w:p w:rsidR="00597282" w:rsidRPr="00012D2D" w:rsidRDefault="00597282" w:rsidP="00597282">
      <w:pPr>
        <w:ind w:left="567"/>
        <w:jc w:val="both"/>
        <w:rPr>
          <w:rFonts w:ascii="Tahoma" w:hAnsi="Tahoma" w:cs="Tahoma"/>
          <w:b/>
          <w:sz w:val="22"/>
          <w:szCs w:val="22"/>
        </w:rPr>
      </w:pPr>
    </w:p>
    <w:p w:rsidR="00597282" w:rsidRPr="00012D2D" w:rsidRDefault="00597282" w:rsidP="00597282">
      <w:pPr>
        <w:rPr>
          <w:rFonts w:ascii="Tahoma" w:hAnsi="Tahoma" w:cs="Tahoma"/>
          <w:b/>
          <w:sz w:val="22"/>
          <w:szCs w:val="22"/>
        </w:rPr>
      </w:pPr>
      <w:r w:rsidRPr="00012D2D">
        <w:rPr>
          <w:rFonts w:ascii="Tahoma" w:hAnsi="Tahoma" w:cs="Tahoma"/>
          <w:b/>
          <w:sz w:val="22"/>
          <w:szCs w:val="22"/>
        </w:rPr>
        <w:t>Consideraciones previas a la presentación de propuestas</w:t>
      </w:r>
    </w:p>
    <w:p w:rsidR="00597282" w:rsidRPr="00012D2D" w:rsidRDefault="00597282" w:rsidP="00597282">
      <w:pPr>
        <w:rPr>
          <w:rFonts w:ascii="Tahoma" w:hAnsi="Tahoma" w:cs="Tahoma"/>
          <w:b/>
          <w:sz w:val="22"/>
          <w:szCs w:val="22"/>
        </w:rPr>
      </w:pPr>
    </w:p>
    <w:p w:rsidR="00597282" w:rsidRPr="00012D2D" w:rsidRDefault="00597282" w:rsidP="005D77D3">
      <w:pPr>
        <w:numPr>
          <w:ilvl w:val="0"/>
          <w:numId w:val="26"/>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597282" w:rsidRPr="00012D2D" w:rsidRDefault="00597282" w:rsidP="00597282">
      <w:pPr>
        <w:ind w:left="567" w:hanging="567"/>
        <w:jc w:val="both"/>
        <w:rPr>
          <w:rFonts w:ascii="Tahoma" w:hAnsi="Tahoma" w:cs="Tahoma"/>
          <w:b/>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sz w:val="22"/>
          <w:szCs w:val="22"/>
        </w:rPr>
        <w:t>ENTEL</w:t>
      </w:r>
      <w:r w:rsidRPr="00012D2D">
        <w:rPr>
          <w:rFonts w:ascii="Tahoma" w:hAnsi="Tahoma" w:cs="Tahoma"/>
          <w:sz w:val="22"/>
          <w:szCs w:val="22"/>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sz w:val="22"/>
          <w:szCs w:val="22"/>
        </w:rPr>
        <w:t>ENTEL</w:t>
      </w:r>
      <w:r w:rsidRPr="00012D2D">
        <w:rPr>
          <w:rFonts w:ascii="Tahoma" w:hAnsi="Tahoma" w:cs="Tahoma"/>
          <w:sz w:val="22"/>
          <w:szCs w:val="22"/>
        </w:rPr>
        <w:t xml:space="preserve"> S.A. como válida, se comunicará a todos los proponentes la designación de una nueva fecha de presentación de propuestas.</w:t>
      </w:r>
    </w:p>
    <w:p w:rsidR="00597282" w:rsidRPr="00012D2D" w:rsidRDefault="00597282" w:rsidP="00597282">
      <w:pPr>
        <w:ind w:left="567" w:hanging="567"/>
        <w:jc w:val="both"/>
        <w:rPr>
          <w:rFonts w:ascii="Tahoma" w:hAnsi="Tahoma" w:cs="Tahoma"/>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w:t>
      </w:r>
      <w:r>
        <w:rPr>
          <w:rFonts w:ascii="Tahoma" w:hAnsi="Tahoma" w:cs="Tahoma"/>
          <w:sz w:val="22"/>
          <w:szCs w:val="22"/>
        </w:rPr>
        <w:t>ENTEL</w:t>
      </w:r>
      <w:r w:rsidRPr="00012D2D">
        <w:rPr>
          <w:rFonts w:ascii="Tahoma" w:hAnsi="Tahoma" w:cs="Tahoma"/>
          <w:sz w:val="22"/>
          <w:szCs w:val="22"/>
        </w:rPr>
        <w:t xml:space="preserve"> S.A. diferente al domicilio señalado en el apartado 6 “Presentación de Propuestas”,  y tampoco serán consideradas las ofertas entregadas pasados el día y hora límite señalado por </w:t>
      </w:r>
      <w:r>
        <w:rPr>
          <w:rFonts w:ascii="Tahoma" w:hAnsi="Tahoma" w:cs="Tahoma"/>
          <w:sz w:val="22"/>
          <w:szCs w:val="22"/>
        </w:rPr>
        <w:t>ENTEL</w:t>
      </w:r>
      <w:r w:rsidRPr="00012D2D">
        <w:rPr>
          <w:rFonts w:ascii="Tahoma" w:hAnsi="Tahoma" w:cs="Tahoma"/>
          <w:sz w:val="22"/>
          <w:szCs w:val="22"/>
        </w:rPr>
        <w:t xml:space="preserve"> S.A. </w:t>
      </w:r>
    </w:p>
    <w:p w:rsidR="00597282" w:rsidRPr="00012D2D" w:rsidRDefault="00597282" w:rsidP="00597282">
      <w:pPr>
        <w:ind w:left="567" w:hanging="567"/>
        <w:jc w:val="both"/>
        <w:rPr>
          <w:rFonts w:ascii="Tahoma" w:hAnsi="Tahoma" w:cs="Tahoma"/>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rsidR="00597282" w:rsidRPr="00012D2D" w:rsidRDefault="00597282" w:rsidP="00597282">
      <w:pPr>
        <w:ind w:left="720"/>
        <w:jc w:val="both"/>
        <w:rPr>
          <w:rFonts w:ascii="Tahoma" w:hAnsi="Tahoma" w:cs="Tahoma"/>
          <w:sz w:val="22"/>
          <w:szCs w:val="22"/>
        </w:rPr>
      </w:pPr>
    </w:p>
    <w:p w:rsidR="00597282" w:rsidRPr="00012D2D" w:rsidRDefault="00597282" w:rsidP="00597282">
      <w:pPr>
        <w:jc w:val="both"/>
        <w:rPr>
          <w:rFonts w:ascii="Tahoma" w:hAnsi="Tahoma" w:cs="Tahoma"/>
          <w:b/>
          <w:sz w:val="22"/>
          <w:szCs w:val="22"/>
        </w:rPr>
      </w:pPr>
      <w:r w:rsidRPr="00012D2D">
        <w:rPr>
          <w:rFonts w:ascii="Tahoma" w:hAnsi="Tahoma" w:cs="Tahoma"/>
          <w:b/>
          <w:sz w:val="22"/>
          <w:szCs w:val="22"/>
        </w:rPr>
        <w:t xml:space="preserve">Consideraciones durante el proceso </w:t>
      </w:r>
    </w:p>
    <w:p w:rsidR="00597282" w:rsidRPr="00012D2D" w:rsidRDefault="00597282" w:rsidP="00597282">
      <w:pPr>
        <w:jc w:val="both"/>
        <w:rPr>
          <w:rFonts w:ascii="Tahoma" w:hAnsi="Tahoma" w:cs="Tahoma"/>
          <w:b/>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w:t>
      </w:r>
      <w:r>
        <w:rPr>
          <w:rFonts w:ascii="Tahoma" w:hAnsi="Tahoma" w:cs="Tahoma"/>
          <w:sz w:val="22"/>
          <w:szCs w:val="22"/>
        </w:rPr>
        <w:t>ENTEL</w:t>
      </w:r>
      <w:r w:rsidRPr="00012D2D">
        <w:rPr>
          <w:rFonts w:ascii="Tahoma" w:hAnsi="Tahoma" w:cs="Tahoma"/>
          <w:sz w:val="22"/>
          <w:szCs w:val="22"/>
        </w:rPr>
        <w:t xml:space="preserve"> S.A.  </w:t>
      </w:r>
    </w:p>
    <w:p w:rsidR="00597282" w:rsidRPr="00012D2D" w:rsidRDefault="00597282" w:rsidP="00597282">
      <w:pPr>
        <w:ind w:left="567" w:hanging="567"/>
        <w:jc w:val="both"/>
        <w:rPr>
          <w:rFonts w:ascii="Tahoma" w:hAnsi="Tahoma" w:cs="Tahoma"/>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declarar desierta la presente convocatoria en cualquier etapa en la que se encuentre, con anterioridad a la adjudicación y en los siguientes casos:</w:t>
      </w:r>
    </w:p>
    <w:p w:rsidR="00597282" w:rsidRPr="00012D2D" w:rsidRDefault="00597282" w:rsidP="00597282">
      <w:pPr>
        <w:pStyle w:val="Continuarlista"/>
        <w:ind w:left="426"/>
        <w:rPr>
          <w:rFonts w:ascii="Tahoma" w:hAnsi="Tahoma" w:cs="Tahoma"/>
          <w:sz w:val="22"/>
          <w:szCs w:val="22"/>
        </w:rPr>
      </w:pPr>
    </w:p>
    <w:p w:rsidR="00597282" w:rsidRPr="00012D2D" w:rsidRDefault="00597282" w:rsidP="005D77D3">
      <w:pPr>
        <w:pStyle w:val="Prrafodelista"/>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rsidR="00597282" w:rsidRPr="00012D2D" w:rsidRDefault="00597282" w:rsidP="005D77D3">
      <w:pPr>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rsidR="00597282" w:rsidRPr="00012D2D" w:rsidRDefault="00597282" w:rsidP="005D77D3">
      <w:pPr>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rsidR="00597282" w:rsidRPr="00012D2D" w:rsidRDefault="00597282" w:rsidP="00597282">
      <w:pPr>
        <w:ind w:left="1068"/>
        <w:jc w:val="both"/>
        <w:rPr>
          <w:rFonts w:ascii="Tahoma" w:hAnsi="Tahoma" w:cs="Tahoma"/>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puede suspender, cancelar o declarar anulada y sin efecto la presente convocatoria, en cualquier etapa previa a la formalización de la relación comercial, por las razones siguientes:</w:t>
      </w:r>
    </w:p>
    <w:p w:rsidR="00597282" w:rsidRPr="00012D2D" w:rsidRDefault="00597282" w:rsidP="00597282">
      <w:pPr>
        <w:jc w:val="both"/>
        <w:rPr>
          <w:rFonts w:ascii="Tahoma" w:hAnsi="Tahoma" w:cs="Tahoma"/>
          <w:sz w:val="22"/>
          <w:szCs w:val="22"/>
        </w:rPr>
      </w:pPr>
    </w:p>
    <w:p w:rsidR="00597282" w:rsidRPr="00012D2D" w:rsidRDefault="00597282" w:rsidP="005D77D3">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597282" w:rsidRPr="00012D2D" w:rsidRDefault="00597282" w:rsidP="005D77D3">
      <w:pPr>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rsidR="00597282" w:rsidRPr="00012D2D" w:rsidRDefault="00597282" w:rsidP="005D77D3">
      <w:pPr>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las ofertas no se adecuen a sus intereses y/o a las normas y procedimientos legales vigentes. </w:t>
      </w:r>
    </w:p>
    <w:p w:rsidR="00597282" w:rsidRPr="00012D2D" w:rsidRDefault="00597282" w:rsidP="00597282">
      <w:pPr>
        <w:ind w:left="1418"/>
        <w:jc w:val="both"/>
        <w:rPr>
          <w:rFonts w:ascii="Tahoma" w:hAnsi="Tahoma" w:cs="Tahoma"/>
          <w:sz w:val="22"/>
          <w:szCs w:val="22"/>
        </w:rPr>
      </w:pPr>
    </w:p>
    <w:p w:rsidR="00597282" w:rsidRPr="00012D2D" w:rsidRDefault="00597282" w:rsidP="005D77D3">
      <w:pPr>
        <w:numPr>
          <w:ilvl w:val="0"/>
          <w:numId w:val="26"/>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Pr>
          <w:rFonts w:ascii="Tahoma" w:hAnsi="Tahoma" w:cs="Tahoma"/>
          <w:sz w:val="22"/>
          <w:szCs w:val="22"/>
          <w:lang w:eastAsia="en-US"/>
        </w:rPr>
        <w:t>ENTEL</w:t>
      </w:r>
      <w:r w:rsidRPr="00012D2D">
        <w:rPr>
          <w:rFonts w:ascii="Tahoma" w:hAnsi="Tahoma" w:cs="Tahoma"/>
          <w:sz w:val="22"/>
          <w:szCs w:val="22"/>
          <w:lang w:eastAsia="en-US"/>
        </w:rPr>
        <w:t xml:space="preserve"> S.A. puede rechazar las propuestas, de acuerdo a las siguientes causales:</w:t>
      </w:r>
    </w:p>
    <w:p w:rsidR="00597282" w:rsidRPr="00012D2D" w:rsidRDefault="00597282" w:rsidP="00597282">
      <w:pPr>
        <w:ind w:left="567"/>
        <w:jc w:val="both"/>
        <w:rPr>
          <w:rFonts w:ascii="Tahoma" w:hAnsi="Tahoma" w:cs="Tahoma"/>
          <w:sz w:val="22"/>
          <w:szCs w:val="22"/>
        </w:rPr>
      </w:pPr>
    </w:p>
    <w:p w:rsidR="00597282" w:rsidRPr="00012D2D" w:rsidRDefault="00597282" w:rsidP="005D77D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rsidR="00597282" w:rsidRPr="00012D2D" w:rsidRDefault="00597282" w:rsidP="005D77D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rsidR="00597282" w:rsidRPr="00012D2D" w:rsidRDefault="00597282" w:rsidP="005D77D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rsidR="00597282" w:rsidRPr="00012D2D" w:rsidRDefault="00597282" w:rsidP="005D77D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los precios ofertados no guarden relación con el mercado. </w:t>
      </w:r>
    </w:p>
    <w:p w:rsidR="00597282" w:rsidRPr="00012D2D" w:rsidRDefault="00597282" w:rsidP="005D77D3">
      <w:pPr>
        <w:pStyle w:val="Prrafodelista"/>
        <w:numPr>
          <w:ilvl w:val="0"/>
          <w:numId w:val="29"/>
        </w:numPr>
        <w:ind w:left="1134" w:hanging="567"/>
        <w:jc w:val="both"/>
        <w:rPr>
          <w:rFonts w:ascii="Tahoma" w:hAnsi="Tahoma" w:cs="Tahoma"/>
          <w:sz w:val="22"/>
          <w:szCs w:val="22"/>
        </w:rPr>
      </w:pPr>
      <w:r>
        <w:rPr>
          <w:rFonts w:ascii="Tahoma" w:hAnsi="Tahoma" w:cs="Tahoma"/>
          <w:sz w:val="22"/>
          <w:szCs w:val="22"/>
        </w:rPr>
        <w:t>ENTEL</w:t>
      </w:r>
      <w:r w:rsidRPr="00012D2D">
        <w:rPr>
          <w:rFonts w:ascii="Tahoma" w:hAnsi="Tahoma" w:cs="Tahoma"/>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sz w:val="22"/>
          <w:szCs w:val="22"/>
        </w:rPr>
        <w:t>ENTEL</w:t>
      </w:r>
      <w:r w:rsidRPr="00012D2D">
        <w:rPr>
          <w:rFonts w:ascii="Tahoma" w:hAnsi="Tahoma" w:cs="Tahoma"/>
          <w:sz w:val="22"/>
          <w:szCs w:val="22"/>
        </w:rPr>
        <w:t xml:space="preserve"> S.A.</w:t>
      </w:r>
    </w:p>
    <w:p w:rsidR="00597282" w:rsidRPr="00012D2D" w:rsidRDefault="00597282" w:rsidP="005D77D3">
      <w:pPr>
        <w:pStyle w:val="Prrafodelista"/>
        <w:numPr>
          <w:ilvl w:val="0"/>
          <w:numId w:val="29"/>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rsidR="00597282" w:rsidRPr="00012D2D" w:rsidRDefault="00597282" w:rsidP="00597282">
      <w:pPr>
        <w:jc w:val="both"/>
        <w:rPr>
          <w:rFonts w:ascii="Tahoma" w:hAnsi="Tahoma" w:cs="Tahoma"/>
          <w:sz w:val="22"/>
          <w:szCs w:val="22"/>
        </w:rPr>
      </w:pPr>
    </w:p>
    <w:p w:rsidR="00597282" w:rsidRDefault="00597282" w:rsidP="005D77D3">
      <w:pPr>
        <w:numPr>
          <w:ilvl w:val="0"/>
          <w:numId w:val="26"/>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sz w:val="22"/>
          <w:szCs w:val="22"/>
        </w:rPr>
        <w:t>ENTEL</w:t>
      </w:r>
      <w:r w:rsidRPr="00012D2D">
        <w:rPr>
          <w:rFonts w:ascii="Tahoma" w:hAnsi="Tahoma" w:cs="Tahoma"/>
          <w:sz w:val="22"/>
          <w:szCs w:val="22"/>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597282" w:rsidRDefault="00597282" w:rsidP="00597282">
      <w:pPr>
        <w:ind w:left="720"/>
        <w:jc w:val="both"/>
        <w:rPr>
          <w:rFonts w:ascii="Tahoma" w:hAnsi="Tahoma" w:cs="Tahoma"/>
          <w:sz w:val="20"/>
          <w:szCs w:val="20"/>
        </w:rPr>
      </w:pPr>
    </w:p>
    <w:p w:rsidR="00597282" w:rsidRDefault="00597282"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Default="002627FD" w:rsidP="00597282">
      <w:pPr>
        <w:ind w:left="720"/>
        <w:jc w:val="both"/>
        <w:rPr>
          <w:rFonts w:ascii="Tahoma" w:hAnsi="Tahoma" w:cs="Tahoma"/>
          <w:sz w:val="20"/>
          <w:szCs w:val="20"/>
        </w:rPr>
      </w:pPr>
    </w:p>
    <w:p w:rsidR="002627FD" w:rsidRPr="00F84371" w:rsidRDefault="002627FD" w:rsidP="00597282">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97282" w:rsidRPr="004F5874" w:rsidTr="0069540F">
        <w:trPr>
          <w:trHeight w:val="617"/>
        </w:trPr>
        <w:tc>
          <w:tcPr>
            <w:tcW w:w="2410" w:type="dxa"/>
            <w:shd w:val="clear" w:color="auto" w:fill="004990"/>
            <w:vAlign w:val="center"/>
          </w:tcPr>
          <w:p w:rsidR="00597282" w:rsidRPr="004F5874" w:rsidRDefault="00597282" w:rsidP="0069540F">
            <w:pPr>
              <w:pStyle w:val="Textoindependiente3"/>
              <w:spacing w:after="0"/>
              <w:rPr>
                <w:rFonts w:ascii="Tahoma" w:hAnsi="Tahoma" w:cs="Tahoma"/>
                <w:b/>
                <w:sz w:val="28"/>
                <w:szCs w:val="28"/>
                <w:lang w:val="pt-BR"/>
              </w:rPr>
            </w:pPr>
            <w:proofErr w:type="gramStart"/>
            <w:r w:rsidRPr="004F5874">
              <w:rPr>
                <w:rFonts w:ascii="Tahoma" w:hAnsi="Tahoma" w:cs="Tahoma"/>
                <w:b/>
                <w:sz w:val="28"/>
                <w:szCs w:val="28"/>
                <w:lang w:val="pt-BR"/>
              </w:rPr>
              <w:lastRenderedPageBreak/>
              <w:t>Anexo No</w:t>
            </w:r>
            <w:proofErr w:type="gramEnd"/>
            <w:r w:rsidRPr="004F5874">
              <w:rPr>
                <w:rFonts w:ascii="Tahoma" w:hAnsi="Tahoma" w:cs="Tahoma"/>
                <w:b/>
                <w:sz w:val="28"/>
                <w:szCs w:val="28"/>
                <w:lang w:val="pt-BR"/>
              </w:rPr>
              <w:t xml:space="preserve">. </w:t>
            </w:r>
            <w:r w:rsidR="00B30951">
              <w:rPr>
                <w:rFonts w:ascii="Tahoma" w:hAnsi="Tahoma" w:cs="Tahoma"/>
                <w:b/>
                <w:sz w:val="28"/>
                <w:szCs w:val="28"/>
                <w:lang w:val="pt-BR"/>
              </w:rPr>
              <w:t>2</w:t>
            </w:r>
          </w:p>
        </w:tc>
        <w:tc>
          <w:tcPr>
            <w:tcW w:w="7365" w:type="dxa"/>
            <w:vAlign w:val="center"/>
          </w:tcPr>
          <w:p w:rsidR="00597282" w:rsidRPr="004F5874" w:rsidRDefault="00597282" w:rsidP="0069540F">
            <w:pPr>
              <w:ind w:left="567"/>
              <w:jc w:val="center"/>
              <w:rPr>
                <w:rFonts w:ascii="Tahoma" w:hAnsi="Tahoma" w:cs="Tahoma"/>
                <w:b/>
                <w:lang w:val="pt-BR"/>
              </w:rPr>
            </w:pPr>
            <w:r w:rsidRPr="004F5874">
              <w:rPr>
                <w:rFonts w:ascii="Tahoma" w:hAnsi="Tahoma" w:cs="Tahoma"/>
                <w:b/>
                <w:sz w:val="20"/>
                <w:lang w:val="pt-BR"/>
              </w:rPr>
              <w:t>DECLARACIÓN DE INTEGRIDAD DEL PERSONAL DE LA EMPRESA PROPONENTE</w:t>
            </w:r>
          </w:p>
        </w:tc>
      </w:tr>
    </w:tbl>
    <w:p w:rsidR="00597282" w:rsidRDefault="00597282" w:rsidP="00597282">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97282" w:rsidRPr="00016E7F" w:rsidTr="0069540F">
        <w:trPr>
          <w:trHeight w:val="261"/>
        </w:trPr>
        <w:tc>
          <w:tcPr>
            <w:tcW w:w="2691" w:type="dxa"/>
            <w:tcBorders>
              <w:top w:val="nil"/>
              <w:left w:val="nil"/>
              <w:bottom w:val="nil"/>
              <w:right w:val="nil"/>
            </w:tcBorders>
            <w:tcMar>
              <w:left w:w="0" w:type="dxa"/>
              <w:right w:w="0" w:type="dxa"/>
            </w:tcMar>
            <w:vAlign w:val="center"/>
          </w:tcPr>
          <w:p w:rsidR="00597282" w:rsidRPr="002A739A" w:rsidRDefault="00597282" w:rsidP="0069540F">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597282" w:rsidRPr="002A739A" w:rsidRDefault="00597282" w:rsidP="006954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597282" w:rsidRPr="002A739A" w:rsidRDefault="00597282" w:rsidP="006954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2A739A" w:rsidRDefault="00597282" w:rsidP="0069540F">
            <w:pPr>
              <w:rPr>
                <w:rFonts w:ascii="Tahoma" w:hAnsi="Tahoma" w:cs="Tahoma"/>
                <w:color w:val="365F91"/>
                <w:sz w:val="22"/>
                <w:szCs w:val="22"/>
              </w:rPr>
            </w:pPr>
          </w:p>
        </w:tc>
      </w:tr>
      <w:tr w:rsidR="00597282" w:rsidRPr="00016E7F" w:rsidTr="0069540F">
        <w:trPr>
          <w:trHeight w:val="246"/>
        </w:trPr>
        <w:tc>
          <w:tcPr>
            <w:tcW w:w="2691" w:type="dxa"/>
            <w:tcBorders>
              <w:top w:val="nil"/>
              <w:left w:val="nil"/>
              <w:bottom w:val="nil"/>
              <w:right w:val="nil"/>
            </w:tcBorders>
            <w:tcMar>
              <w:left w:w="0" w:type="dxa"/>
              <w:right w:w="0" w:type="dxa"/>
            </w:tcMar>
            <w:vAlign w:val="center"/>
          </w:tcPr>
          <w:p w:rsidR="00597282" w:rsidRPr="002A739A" w:rsidRDefault="00597282" w:rsidP="0069540F">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597282" w:rsidRPr="002A739A" w:rsidRDefault="00597282" w:rsidP="006954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597282" w:rsidRPr="002A739A" w:rsidRDefault="00597282" w:rsidP="006954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2A739A" w:rsidRDefault="00597282" w:rsidP="0069540F">
            <w:pPr>
              <w:rPr>
                <w:rFonts w:ascii="Tahoma" w:hAnsi="Tahoma" w:cs="Tahoma"/>
                <w:color w:val="365F91"/>
                <w:sz w:val="22"/>
                <w:szCs w:val="22"/>
              </w:rPr>
            </w:pPr>
          </w:p>
        </w:tc>
      </w:tr>
      <w:tr w:rsidR="00597282" w:rsidRPr="00016E7F" w:rsidTr="0069540F">
        <w:trPr>
          <w:trHeight w:val="261"/>
        </w:trPr>
        <w:tc>
          <w:tcPr>
            <w:tcW w:w="2691" w:type="dxa"/>
            <w:tcBorders>
              <w:top w:val="nil"/>
              <w:left w:val="nil"/>
              <w:bottom w:val="nil"/>
              <w:right w:val="nil"/>
            </w:tcBorders>
            <w:tcMar>
              <w:left w:w="0" w:type="dxa"/>
              <w:right w:w="0" w:type="dxa"/>
            </w:tcMar>
            <w:vAlign w:val="center"/>
          </w:tcPr>
          <w:p w:rsidR="00597282" w:rsidRPr="002A739A" w:rsidRDefault="00597282" w:rsidP="0069540F">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597282" w:rsidRPr="002A739A" w:rsidRDefault="00597282" w:rsidP="006954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597282" w:rsidRPr="002A739A" w:rsidRDefault="00597282" w:rsidP="006954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2A739A" w:rsidRDefault="00597282" w:rsidP="0069540F">
            <w:pPr>
              <w:rPr>
                <w:rFonts w:ascii="Tahoma" w:hAnsi="Tahoma" w:cs="Tahoma"/>
                <w:color w:val="365F91"/>
                <w:sz w:val="22"/>
                <w:szCs w:val="22"/>
              </w:rPr>
            </w:pPr>
            <w:proofErr w:type="gramStart"/>
            <w:r>
              <w:rPr>
                <w:rFonts w:ascii="Tahoma" w:hAnsi="Tahoma" w:cs="Tahoma"/>
                <w:color w:val="365F91"/>
                <w:sz w:val="22"/>
                <w:szCs w:val="22"/>
              </w:rPr>
              <w:t>……/</w:t>
            </w:r>
            <w:proofErr w:type="gramEnd"/>
            <w:r>
              <w:rPr>
                <w:rFonts w:ascii="Tahoma" w:hAnsi="Tahoma" w:cs="Tahoma"/>
                <w:color w:val="365F91"/>
                <w:sz w:val="22"/>
                <w:szCs w:val="22"/>
              </w:rPr>
              <w:t>201..</w:t>
            </w:r>
          </w:p>
        </w:tc>
      </w:tr>
      <w:tr w:rsidR="00597282" w:rsidRPr="00016E7F" w:rsidTr="0069540F">
        <w:trPr>
          <w:trHeight w:val="261"/>
        </w:trPr>
        <w:tc>
          <w:tcPr>
            <w:tcW w:w="2691" w:type="dxa"/>
            <w:tcBorders>
              <w:top w:val="nil"/>
              <w:left w:val="nil"/>
              <w:bottom w:val="nil"/>
              <w:right w:val="nil"/>
            </w:tcBorders>
            <w:tcMar>
              <w:left w:w="0" w:type="dxa"/>
              <w:right w:w="0" w:type="dxa"/>
            </w:tcMar>
            <w:vAlign w:val="center"/>
          </w:tcPr>
          <w:p w:rsidR="00597282" w:rsidRPr="002A739A" w:rsidRDefault="00597282" w:rsidP="0069540F">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597282" w:rsidRPr="002A739A" w:rsidRDefault="00597282" w:rsidP="006954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597282" w:rsidRPr="002A739A" w:rsidRDefault="00597282" w:rsidP="006954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2A739A" w:rsidRDefault="00597282" w:rsidP="0069540F">
            <w:pPr>
              <w:rPr>
                <w:rFonts w:ascii="Tahoma" w:hAnsi="Tahoma" w:cs="Tahoma"/>
                <w:color w:val="365F91"/>
                <w:sz w:val="22"/>
                <w:szCs w:val="22"/>
              </w:rPr>
            </w:pPr>
          </w:p>
        </w:tc>
      </w:tr>
    </w:tbl>
    <w:p w:rsidR="00597282" w:rsidRPr="00016E7F" w:rsidRDefault="00597282" w:rsidP="00597282">
      <w:pPr>
        <w:jc w:val="both"/>
        <w:rPr>
          <w:rFonts w:ascii="Tahoma" w:hAnsi="Tahoma" w:cs="Tahoma"/>
          <w:color w:val="365F91"/>
          <w:lang w:val="es-ES_tradnl"/>
        </w:rPr>
      </w:pPr>
    </w:p>
    <w:p w:rsidR="002627FD" w:rsidRDefault="002627FD"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w:t>
      </w:r>
      <w:proofErr w:type="gramStart"/>
      <w:r>
        <w:rPr>
          <w:rFonts w:ascii="Tahoma" w:hAnsi="Tahoma" w:cs="Tahoma"/>
          <w:color w:val="365F91"/>
          <w:sz w:val="22"/>
          <w:szCs w:val="22"/>
          <w:lang w:val="es-ES_tradnl"/>
        </w:rPr>
        <w:t>…………………….</w:t>
      </w:r>
      <w:proofErr w:type="gramEnd"/>
      <w:r>
        <w:rPr>
          <w:rFonts w:ascii="Tahoma" w:hAnsi="Tahoma" w:cs="Tahoma"/>
          <w:color w:val="365F91"/>
          <w:sz w:val="22"/>
          <w:szCs w:val="22"/>
          <w:lang w:val="es-ES_tradnl"/>
        </w:rPr>
        <w:t xml:space="preserve">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597282" w:rsidRPr="002A739A" w:rsidRDefault="00597282" w:rsidP="00597282">
      <w:pPr>
        <w:suppressAutoHyphens/>
        <w:jc w:val="both"/>
        <w:rPr>
          <w:rFonts w:ascii="Tahoma" w:hAnsi="Tahoma" w:cs="Tahoma"/>
          <w:color w:val="365F91"/>
          <w:sz w:val="22"/>
          <w:szCs w:val="22"/>
          <w:lang w:val="es-ES_tradnl"/>
        </w:rPr>
      </w:pPr>
    </w:p>
    <w:p w:rsidR="00597282" w:rsidRPr="002A739A" w:rsidRDefault="00597282" w:rsidP="006945BA">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597282" w:rsidRPr="002A739A" w:rsidRDefault="00597282" w:rsidP="00597282">
      <w:pPr>
        <w:tabs>
          <w:tab w:val="num" w:pos="709"/>
        </w:tabs>
        <w:ind w:left="709" w:hanging="425"/>
        <w:jc w:val="both"/>
        <w:rPr>
          <w:rFonts w:ascii="Tahoma" w:hAnsi="Tahoma" w:cs="Tahoma"/>
          <w:color w:val="365F91"/>
          <w:sz w:val="22"/>
          <w:szCs w:val="22"/>
          <w:lang w:val="es-ES_tradnl"/>
        </w:rPr>
      </w:pPr>
    </w:p>
    <w:p w:rsidR="00597282" w:rsidRPr="002A739A" w:rsidRDefault="00597282" w:rsidP="006945BA">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597282" w:rsidRPr="002A739A" w:rsidRDefault="00597282" w:rsidP="00597282">
      <w:pPr>
        <w:tabs>
          <w:tab w:val="num" w:pos="709"/>
        </w:tabs>
        <w:ind w:left="709" w:hanging="425"/>
        <w:jc w:val="both"/>
        <w:rPr>
          <w:rFonts w:ascii="Tahoma" w:hAnsi="Tahoma" w:cs="Tahoma"/>
          <w:color w:val="365F91"/>
          <w:sz w:val="22"/>
          <w:szCs w:val="22"/>
          <w:lang w:val="es-ES_tradnl"/>
        </w:rPr>
      </w:pPr>
    </w:p>
    <w:p w:rsidR="00597282" w:rsidRPr="002A739A" w:rsidRDefault="00597282" w:rsidP="006945BA">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627FD" w:rsidRDefault="002627FD" w:rsidP="00597282">
      <w:pPr>
        <w:jc w:val="both"/>
        <w:rPr>
          <w:rFonts w:ascii="Tahoma" w:hAnsi="Tahoma" w:cs="Tahoma"/>
          <w:b/>
          <w:color w:val="365F91"/>
          <w:sz w:val="22"/>
          <w:szCs w:val="22"/>
          <w:lang w:val="es-ES_tradnl"/>
        </w:rPr>
      </w:pPr>
    </w:p>
    <w:p w:rsidR="002627FD" w:rsidRDefault="002627FD" w:rsidP="00597282">
      <w:pPr>
        <w:jc w:val="both"/>
        <w:rPr>
          <w:rFonts w:ascii="Tahoma" w:hAnsi="Tahoma" w:cs="Tahoma"/>
          <w:b/>
          <w:color w:val="365F91"/>
          <w:sz w:val="22"/>
          <w:szCs w:val="22"/>
          <w:lang w:val="es-ES_tradnl"/>
        </w:rPr>
      </w:pPr>
    </w:p>
    <w:p w:rsidR="00597282" w:rsidRPr="002A739A" w:rsidRDefault="00597282" w:rsidP="00597282">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597282" w:rsidRPr="002A739A" w:rsidRDefault="00597282" w:rsidP="00597282">
      <w:pPr>
        <w:jc w:val="both"/>
        <w:rPr>
          <w:rFonts w:ascii="Tahoma" w:hAnsi="Tahoma" w:cs="Tahoma"/>
          <w:color w:val="365F91"/>
          <w:sz w:val="22"/>
          <w:szCs w:val="22"/>
          <w:lang w:val="es-ES_tradnl"/>
        </w:rPr>
      </w:pPr>
    </w:p>
    <w:p w:rsidR="00597282" w:rsidRDefault="00597282" w:rsidP="006945BA">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Como empresa proponente respetaremos el desempeño de los funcionarios asignados al proceso de contratación por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y no incurriremos en relacionamiento que no sea a través de medio oficial y escrito, siendo el incumplimiento de esta declaración causal de rechazo o descalificación de la propuesta.</w:t>
      </w:r>
    </w:p>
    <w:p w:rsidR="00597282" w:rsidRDefault="00597282" w:rsidP="00597282">
      <w:pPr>
        <w:ind w:left="709"/>
        <w:jc w:val="both"/>
        <w:rPr>
          <w:rFonts w:ascii="Tahoma" w:hAnsi="Tahoma" w:cs="Tahoma"/>
          <w:color w:val="365F91"/>
          <w:sz w:val="22"/>
          <w:szCs w:val="22"/>
          <w:lang w:val="es-ES_tradnl"/>
        </w:rPr>
      </w:pPr>
    </w:p>
    <w:p w:rsidR="00597282" w:rsidRPr="00B61668" w:rsidRDefault="00597282" w:rsidP="006945BA">
      <w:pPr>
        <w:numPr>
          <w:ilvl w:val="0"/>
          <w:numId w:val="12"/>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w:t>
      </w:r>
      <w:r>
        <w:rPr>
          <w:rFonts w:ascii="Tahoma" w:hAnsi="Tahoma" w:cs="Tahoma"/>
          <w:color w:val="365F91"/>
          <w:sz w:val="22"/>
          <w:szCs w:val="22"/>
          <w:lang w:val="es-ES_tradnl"/>
        </w:rPr>
        <w:t>ENTEL</w:t>
      </w:r>
      <w:r w:rsidRPr="00B61668">
        <w:rPr>
          <w:rFonts w:ascii="Tahoma" w:hAnsi="Tahoma" w:cs="Tahoma"/>
          <w:color w:val="365F91"/>
          <w:sz w:val="22"/>
          <w:szCs w:val="22"/>
          <w:lang w:val="es-ES_tradnl"/>
        </w:rPr>
        <w:t xml:space="preserve"> S.A.</w:t>
      </w:r>
    </w:p>
    <w:p w:rsidR="00597282" w:rsidRDefault="00597282" w:rsidP="00597282">
      <w:pPr>
        <w:pStyle w:val="Prrafodelista"/>
        <w:rPr>
          <w:rFonts w:ascii="Tahoma" w:hAnsi="Tahoma" w:cs="Tahoma"/>
          <w:color w:val="365F91"/>
          <w:sz w:val="22"/>
          <w:szCs w:val="22"/>
          <w:lang w:val="es-ES_tradnl"/>
        </w:rPr>
      </w:pPr>
    </w:p>
    <w:p w:rsidR="002627FD" w:rsidRPr="00B61668" w:rsidRDefault="002627FD" w:rsidP="00597282">
      <w:pPr>
        <w:pStyle w:val="Prrafodelista"/>
        <w:rPr>
          <w:rFonts w:ascii="Tahoma" w:hAnsi="Tahoma" w:cs="Tahoma"/>
          <w:color w:val="365F91"/>
          <w:sz w:val="22"/>
          <w:szCs w:val="22"/>
          <w:lang w:val="es-ES_tradnl"/>
        </w:rPr>
      </w:pPr>
    </w:p>
    <w:p w:rsidR="00597282" w:rsidRPr="00B61668" w:rsidRDefault="00597282" w:rsidP="006945BA">
      <w:pPr>
        <w:numPr>
          <w:ilvl w:val="0"/>
          <w:numId w:val="12"/>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lastRenderedPageBreak/>
        <w:t xml:space="preserve">Afirmamos que ningún propietario, socio, representante legal o personal </w:t>
      </w:r>
      <w:del w:id="17" w:author="Maria Nydia Camberos Guerrero" w:date="2017-07-26T15:49:00Z">
        <w:r w:rsidRPr="00B61668" w:rsidDel="000A5D4E">
          <w:rPr>
            <w:rFonts w:ascii="Tahoma" w:hAnsi="Tahoma" w:cs="Tahoma"/>
            <w:color w:val="365F91"/>
            <w:sz w:val="22"/>
            <w:szCs w:val="22"/>
            <w:lang w:val="es-ES_tradnl"/>
          </w:rPr>
          <w:delText xml:space="preserve">ejecutivo </w:delText>
        </w:r>
      </w:del>
      <w:r w:rsidRPr="00B61668">
        <w:rPr>
          <w:rFonts w:ascii="Tahoma" w:hAnsi="Tahoma" w:cs="Tahoma"/>
          <w:color w:val="365F91"/>
          <w:sz w:val="22"/>
          <w:szCs w:val="22"/>
          <w:lang w:val="es-ES_tradnl"/>
        </w:rPr>
        <w:t>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597282" w:rsidRPr="002A739A" w:rsidRDefault="00597282" w:rsidP="00597282">
      <w:pPr>
        <w:ind w:left="709"/>
        <w:jc w:val="both"/>
        <w:rPr>
          <w:rFonts w:ascii="Tahoma" w:hAnsi="Tahoma" w:cs="Tahoma"/>
          <w:color w:val="365F91"/>
          <w:sz w:val="22"/>
          <w:szCs w:val="22"/>
          <w:lang w:val="es-ES_tradnl"/>
        </w:rPr>
      </w:pPr>
    </w:p>
    <w:p w:rsidR="00597282" w:rsidRPr="002A739A" w:rsidRDefault="00597282" w:rsidP="006945BA">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Nos comprometemos a denunciar por escrito, ante la Máxima Autoridad Ejecutiva de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rsidR="00597282" w:rsidRDefault="00597282" w:rsidP="00597282">
      <w:pPr>
        <w:ind w:left="709"/>
        <w:jc w:val="both"/>
        <w:rPr>
          <w:rFonts w:ascii="Tahoma" w:hAnsi="Tahoma" w:cs="Tahoma"/>
          <w:color w:val="365F91"/>
          <w:sz w:val="22"/>
          <w:szCs w:val="22"/>
          <w:lang w:val="es-ES_tradnl"/>
        </w:rPr>
      </w:pPr>
    </w:p>
    <w:p w:rsidR="00597282" w:rsidRPr="002A739A" w:rsidRDefault="00597282" w:rsidP="006945BA">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funcionario ni Autoridad relacionada 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ni con terceros ajenos a la institución.</w:t>
      </w:r>
    </w:p>
    <w:p w:rsidR="00597282" w:rsidRPr="002A739A" w:rsidRDefault="00597282" w:rsidP="00597282">
      <w:pPr>
        <w:tabs>
          <w:tab w:val="right" w:pos="6663"/>
        </w:tabs>
        <w:jc w:val="center"/>
        <w:rPr>
          <w:rFonts w:ascii="Tahoma" w:hAnsi="Tahoma" w:cs="Tahoma"/>
          <w:color w:val="365F91"/>
          <w:sz w:val="22"/>
          <w:szCs w:val="22"/>
          <w:lang w:val="es-ES_tradnl"/>
        </w:rPr>
      </w:pPr>
    </w:p>
    <w:p w:rsidR="00597282" w:rsidRDefault="00597282" w:rsidP="00597282">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w:t>
      </w:r>
    </w:p>
    <w:p w:rsidR="00597282" w:rsidRDefault="00597282" w:rsidP="00597282">
      <w:pPr>
        <w:ind w:left="284"/>
        <w:jc w:val="both"/>
        <w:rPr>
          <w:rFonts w:ascii="Tahoma" w:hAnsi="Tahoma" w:cs="Tahoma"/>
          <w:color w:val="365F91"/>
          <w:sz w:val="22"/>
          <w:szCs w:val="22"/>
          <w:lang w:val="es-ES_tradnl"/>
        </w:rPr>
      </w:pPr>
    </w:p>
    <w:p w:rsidR="002627FD" w:rsidRPr="002A739A" w:rsidRDefault="002627FD" w:rsidP="00597282">
      <w:pPr>
        <w:ind w:left="284"/>
        <w:jc w:val="both"/>
        <w:rPr>
          <w:rFonts w:ascii="Tahoma" w:hAnsi="Tahoma" w:cs="Tahoma"/>
          <w:color w:val="365F91"/>
          <w:sz w:val="22"/>
          <w:szCs w:val="22"/>
          <w:lang w:val="es-ES_tradnl"/>
        </w:rPr>
      </w:pPr>
    </w:p>
    <w:p w:rsidR="00597282" w:rsidRPr="002A739A" w:rsidRDefault="00597282" w:rsidP="0059728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597282" w:rsidRPr="002A739A" w:rsidRDefault="00597282" w:rsidP="00597282">
      <w:pPr>
        <w:jc w:val="center"/>
        <w:rPr>
          <w:rFonts w:ascii="Tahoma" w:hAnsi="Tahoma" w:cs="Tahoma"/>
          <w:b/>
          <w:color w:val="365F91"/>
          <w:sz w:val="22"/>
          <w:szCs w:val="22"/>
          <w:lang w:val="es-ES_tradnl"/>
        </w:rPr>
      </w:pPr>
    </w:p>
    <w:p w:rsidR="00597282" w:rsidRPr="002A739A" w:rsidRDefault="00597282" w:rsidP="00597282">
      <w:pPr>
        <w:jc w:val="center"/>
        <w:rPr>
          <w:rFonts w:ascii="Tahoma" w:hAnsi="Tahoma" w:cs="Tahoma"/>
          <w:b/>
          <w:color w:val="365F91"/>
          <w:sz w:val="22"/>
          <w:szCs w:val="22"/>
          <w:lang w:val="es-ES_tradnl"/>
        </w:rPr>
      </w:pPr>
    </w:p>
    <w:p w:rsidR="00597282" w:rsidRPr="002A739A" w:rsidRDefault="00597282" w:rsidP="00597282">
      <w:pPr>
        <w:jc w:val="center"/>
        <w:rPr>
          <w:rFonts w:ascii="Tahoma" w:hAnsi="Tahoma" w:cs="Tahoma"/>
          <w:b/>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p>
    <w:p w:rsidR="00597282" w:rsidRPr="002A739A" w:rsidRDefault="00597282" w:rsidP="005972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Default="00597282" w:rsidP="00597282">
      <w:pPr>
        <w:jc w:val="both"/>
        <w:rPr>
          <w:rFonts w:ascii="Tahoma" w:hAnsi="Tahoma" w:cs="Tahoma"/>
          <w:sz w:val="22"/>
          <w:lang w:val="es-ES_tradnl"/>
        </w:rPr>
      </w:pPr>
    </w:p>
    <w:p w:rsidR="00597282" w:rsidRPr="004F5874" w:rsidRDefault="00597282" w:rsidP="00597282">
      <w:pPr>
        <w:jc w:val="both"/>
        <w:rPr>
          <w:rFonts w:ascii="Tahoma" w:hAnsi="Tahoma" w:cs="Tahoma"/>
          <w:sz w:val="22"/>
          <w:lang w:val="es-ES_tradnl"/>
        </w:rPr>
      </w:pPr>
    </w:p>
    <w:p w:rsidR="00597282" w:rsidRPr="00995405" w:rsidRDefault="00597282" w:rsidP="00597282">
      <w:pPr>
        <w:jc w:val="both"/>
        <w:rPr>
          <w:rFonts w:ascii="Tahoma" w:hAnsi="Tahoma" w:cs="Tahoma"/>
          <w:color w:val="365F91"/>
          <w:sz w:val="22"/>
          <w:szCs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597282" w:rsidRPr="000B6157" w:rsidTr="0069540F">
        <w:trPr>
          <w:trHeight w:val="617"/>
        </w:trPr>
        <w:tc>
          <w:tcPr>
            <w:tcW w:w="2410" w:type="dxa"/>
            <w:shd w:val="clear" w:color="auto" w:fill="004990"/>
            <w:vAlign w:val="center"/>
          </w:tcPr>
          <w:p w:rsidR="00597282" w:rsidRPr="00F00433" w:rsidRDefault="00597282" w:rsidP="0069540F">
            <w:pPr>
              <w:pStyle w:val="Textoindependiente3"/>
              <w:spacing w:after="0"/>
              <w:jc w:val="center"/>
              <w:rPr>
                <w:rFonts w:ascii="Tahoma" w:hAnsi="Tahoma" w:cs="Tahoma"/>
                <w:b/>
                <w:color w:val="FFFFFF"/>
                <w:sz w:val="28"/>
                <w:szCs w:val="28"/>
                <w:lang w:val="pt-BR"/>
              </w:rPr>
            </w:pPr>
            <w:proofErr w:type="gramStart"/>
            <w:r w:rsidRPr="00F00433">
              <w:rPr>
                <w:rFonts w:ascii="Tahoma" w:hAnsi="Tahoma" w:cs="Tahoma"/>
                <w:b/>
                <w:color w:val="FFFFFF"/>
                <w:sz w:val="28"/>
                <w:szCs w:val="28"/>
                <w:lang w:val="pt-BR"/>
              </w:rPr>
              <w:lastRenderedPageBreak/>
              <w:t>ANEXO No</w:t>
            </w:r>
            <w:proofErr w:type="gramEnd"/>
            <w:r w:rsidRPr="00F00433">
              <w:rPr>
                <w:rFonts w:ascii="Tahoma" w:hAnsi="Tahoma" w:cs="Tahoma"/>
                <w:b/>
                <w:color w:val="FFFFFF"/>
                <w:sz w:val="28"/>
                <w:szCs w:val="28"/>
                <w:lang w:val="pt-BR"/>
              </w:rPr>
              <w:t xml:space="preserve">. </w:t>
            </w:r>
            <w:r w:rsidR="00B30951">
              <w:rPr>
                <w:rFonts w:ascii="Tahoma" w:hAnsi="Tahoma" w:cs="Tahoma"/>
                <w:b/>
                <w:color w:val="FFFFFF"/>
                <w:sz w:val="28"/>
                <w:szCs w:val="28"/>
                <w:lang w:val="pt-BR"/>
              </w:rPr>
              <w:t>3</w:t>
            </w:r>
          </w:p>
        </w:tc>
        <w:tc>
          <w:tcPr>
            <w:tcW w:w="6449" w:type="dxa"/>
            <w:vAlign w:val="center"/>
          </w:tcPr>
          <w:p w:rsidR="00597282" w:rsidRPr="004852C4" w:rsidRDefault="00597282" w:rsidP="0069540F">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p>
        </w:tc>
      </w:tr>
    </w:tbl>
    <w:p w:rsidR="002627FD" w:rsidRDefault="002627FD" w:rsidP="00597282">
      <w:pPr>
        <w:jc w:val="center"/>
        <w:rPr>
          <w:rFonts w:ascii="Tahoma" w:hAnsi="Tahoma" w:cs="Tahoma"/>
          <w:b/>
          <w:sz w:val="22"/>
          <w:szCs w:val="22"/>
          <w:u w:val="single"/>
          <w:lang w:val="es-BO"/>
        </w:rPr>
      </w:pPr>
    </w:p>
    <w:p w:rsidR="00597282" w:rsidRDefault="00597282" w:rsidP="00597282">
      <w:pPr>
        <w:jc w:val="center"/>
        <w:rPr>
          <w:rFonts w:ascii="Tahoma" w:hAnsi="Tahoma" w:cs="Tahoma"/>
          <w:b/>
          <w:sz w:val="22"/>
          <w:szCs w:val="22"/>
          <w:u w:val="single"/>
          <w:lang w:val="es-BO"/>
        </w:rPr>
      </w:pPr>
      <w:r w:rsidRPr="00F96568">
        <w:rPr>
          <w:rFonts w:ascii="Tahoma" w:hAnsi="Tahoma" w:cs="Tahoma"/>
          <w:b/>
          <w:sz w:val="22"/>
          <w:szCs w:val="22"/>
          <w:u w:val="single"/>
          <w:lang w:val="es-BO"/>
        </w:rPr>
        <w:t>CONTRATO PRIVADO</w:t>
      </w:r>
    </w:p>
    <w:p w:rsidR="00597282" w:rsidRPr="00F96568" w:rsidRDefault="00597282" w:rsidP="00597282">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rsidR="00597282" w:rsidRPr="00F96568" w:rsidRDefault="00597282" w:rsidP="00597282">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rsidR="00597282" w:rsidRPr="00F96568" w:rsidRDefault="00597282" w:rsidP="005D77D3">
      <w:pPr>
        <w:pStyle w:val="Prrafodelista"/>
        <w:numPr>
          <w:ilvl w:val="1"/>
          <w:numId w:val="30"/>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 xml:space="preserve">EMPRESA NACIONAL DE TELECOMUNICACIONES SOCIEDAD ANÓNIMA -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con Matrícula de Comercio N° 00013290 expedida por FUNDEMPRESA, NIT 1020703023, representada legalmente por ………………………..............,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….de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otorgado ante Notaría de Fe Pública N° …. a cargo de ………………………………, del Distrito Judicial de ……………, que a los efectos del presente contrato se denominará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y por otra parte;</w:t>
      </w:r>
    </w:p>
    <w:p w:rsidR="00597282" w:rsidRPr="00F96568" w:rsidRDefault="00597282" w:rsidP="005D77D3">
      <w:pPr>
        <w:pStyle w:val="Prrafodelista"/>
        <w:numPr>
          <w:ilvl w:val="1"/>
          <w:numId w:val="30"/>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 los efectos del presente documento se podrá denominar a </w:t>
      </w:r>
      <w:r>
        <w:rPr>
          <w:rFonts w:ascii="Tahoma" w:hAnsi="Tahoma" w:cs="Tahoma"/>
          <w:sz w:val="22"/>
          <w:szCs w:val="22"/>
          <w:lang w:val="es-BO"/>
        </w:rPr>
        <w:t>ENTEL</w:t>
      </w:r>
      <w:r w:rsidRPr="00F96568">
        <w:rPr>
          <w:rFonts w:ascii="Tahoma" w:hAnsi="Tahoma" w:cs="Tahoma"/>
          <w:sz w:val="22"/>
          <w:szCs w:val="22"/>
          <w:lang w:val="es-BO"/>
        </w:rPr>
        <w:t xml:space="preserve"> S.A. y al PROVEEDOR de manera individual como “Parte” o “Partes” cuando la mención relacione a dichas empresas en forma conjunta.</w:t>
      </w:r>
    </w:p>
    <w:p w:rsidR="00597282" w:rsidRPr="00433986" w:rsidRDefault="00597282" w:rsidP="00597282">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 xml:space="preserve">nota </w:t>
      </w:r>
      <w:proofErr w:type="gramStart"/>
      <w:r w:rsidRPr="00433986">
        <w:rPr>
          <w:rFonts w:ascii="Tahoma" w:hAnsi="Tahoma" w:cs="Tahoma"/>
          <w:color w:val="000000"/>
          <w:sz w:val="22"/>
          <w:szCs w:val="22"/>
          <w:lang w:val="es-BO"/>
        </w:rPr>
        <w:t>……………………..</w:t>
      </w:r>
      <w:proofErr w:type="gramEnd"/>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rsidR="00597282" w:rsidRPr="00433986" w:rsidRDefault="00597282" w:rsidP="00597282">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w:t>
      </w:r>
      <w:r>
        <w:rPr>
          <w:rFonts w:ascii="Tahoma" w:hAnsi="Tahoma" w:cs="Tahoma"/>
          <w:sz w:val="22"/>
          <w:szCs w:val="22"/>
          <w:lang w:val="es-BO"/>
        </w:rPr>
        <w:t>ENTEL</w:t>
      </w:r>
      <w:r w:rsidRPr="00433986">
        <w:rPr>
          <w:rFonts w:ascii="Tahoma" w:hAnsi="Tahoma" w:cs="Tahoma"/>
          <w:sz w:val="22"/>
          <w:szCs w:val="22"/>
          <w:lang w:val="es-BO"/>
        </w:rPr>
        <w:t xml:space="preserve">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rsidR="00597282" w:rsidRPr="00433986" w:rsidRDefault="00597282" w:rsidP="00597282">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En término hábil y oportuno presentaron sus propuestas las empresas: </w:t>
      </w:r>
      <w:proofErr w:type="gramStart"/>
      <w:r w:rsidRPr="00433986">
        <w:rPr>
          <w:rFonts w:ascii="Tahoma" w:hAnsi="Tahoma" w:cs="Tahoma"/>
          <w:sz w:val="22"/>
          <w:szCs w:val="22"/>
          <w:lang w:val="es-BO"/>
        </w:rPr>
        <w:t>…………………………</w:t>
      </w:r>
      <w:proofErr w:type="gramEnd"/>
    </w:p>
    <w:p w:rsidR="00597282" w:rsidRPr="00433986" w:rsidRDefault="00597282" w:rsidP="00597282">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Pr>
          <w:rFonts w:ascii="Tahoma" w:hAnsi="Tahoma" w:cs="Tahoma"/>
          <w:sz w:val="22"/>
          <w:szCs w:val="22"/>
          <w:lang w:val="es-BO"/>
        </w:rPr>
        <w:t>ENTEL</w:t>
      </w:r>
      <w:r w:rsidRPr="00433986">
        <w:rPr>
          <w:rFonts w:ascii="Tahoma" w:hAnsi="Tahoma" w:cs="Tahoma"/>
          <w:sz w:val="22"/>
          <w:szCs w:val="22"/>
          <w:lang w:val="es-BO"/>
        </w:rPr>
        <w:t xml:space="preserve"> S.A.</w:t>
      </w:r>
    </w:p>
    <w:p w:rsidR="00597282" w:rsidRPr="00433986" w:rsidRDefault="00597282" w:rsidP="00597282">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597282" w:rsidRPr="00433986" w:rsidRDefault="00597282" w:rsidP="00597282">
      <w:pPr>
        <w:spacing w:before="120"/>
        <w:contextualSpacing/>
        <w:jc w:val="both"/>
        <w:rPr>
          <w:rFonts w:ascii="Tahoma" w:hAnsi="Tahoma" w:cs="Tahoma"/>
          <w:sz w:val="22"/>
          <w:szCs w:val="22"/>
          <w:lang w:val="es-BO"/>
        </w:rPr>
      </w:pPr>
      <w:r w:rsidRPr="00433986">
        <w:rPr>
          <w:rFonts w:ascii="Tahoma" w:hAnsi="Tahoma" w:cs="Tahoma"/>
          <w:sz w:val="22"/>
          <w:szCs w:val="22"/>
          <w:lang w:val="es-BO"/>
        </w:rPr>
        <w:lastRenderedPageBreak/>
        <w:t xml:space="preserve">Mediante Carta R-DIR …………… de ……………….., el Directorio de </w:t>
      </w:r>
      <w:r>
        <w:rPr>
          <w:rFonts w:ascii="Tahoma" w:hAnsi="Tahoma" w:cs="Tahoma"/>
          <w:sz w:val="22"/>
          <w:szCs w:val="22"/>
          <w:lang w:val="es-BO"/>
        </w:rPr>
        <w:t>ENTEL</w:t>
      </w:r>
      <w:r w:rsidRPr="00433986">
        <w:rPr>
          <w:rFonts w:ascii="Tahoma" w:hAnsi="Tahoma" w:cs="Tahoma"/>
          <w:sz w:val="22"/>
          <w:szCs w:val="22"/>
          <w:lang w:val="es-BO"/>
        </w:rPr>
        <w:t xml:space="preserve"> S.A. da a conocer al Gerente General que en su reunión de fecha ………………… resolvió entre otros:</w:t>
      </w:r>
    </w:p>
    <w:p w:rsidR="00597282" w:rsidRPr="00433986" w:rsidRDefault="00597282" w:rsidP="005D77D3">
      <w:pPr>
        <w:pStyle w:val="Prrafodelista"/>
        <w:numPr>
          <w:ilvl w:val="0"/>
          <w:numId w:val="38"/>
        </w:numPr>
        <w:spacing w:before="120"/>
        <w:contextualSpacing/>
        <w:jc w:val="both"/>
        <w:rPr>
          <w:rFonts w:ascii="Tahoma" w:hAnsi="Tahoma" w:cs="Tahoma"/>
          <w:bCs/>
          <w:sz w:val="22"/>
          <w:szCs w:val="22"/>
        </w:rPr>
      </w:pPr>
      <w:r w:rsidRPr="00433986">
        <w:rPr>
          <w:rFonts w:ascii="Tahoma" w:hAnsi="Tahoma" w:cs="Tahoma"/>
          <w:bCs/>
          <w:sz w:val="22"/>
          <w:szCs w:val="22"/>
        </w:rPr>
        <w:t xml:space="preserve">Autorizar la Adquisición de </w:t>
      </w:r>
      <w:proofErr w:type="gramStart"/>
      <w:r w:rsidRPr="00433986">
        <w:rPr>
          <w:rFonts w:ascii="Tahoma" w:hAnsi="Tahoma" w:cs="Tahoma"/>
          <w:bCs/>
          <w:sz w:val="22"/>
          <w:szCs w:val="22"/>
        </w:rPr>
        <w:t>………………….</w:t>
      </w:r>
      <w:proofErr w:type="gramEnd"/>
      <w:r w:rsidRPr="00433986">
        <w:rPr>
          <w:rFonts w:ascii="Tahoma" w:hAnsi="Tahoma" w:cs="Tahoma"/>
          <w:bCs/>
          <w:sz w:val="22"/>
          <w:szCs w:val="22"/>
        </w:rPr>
        <w:t xml:space="preserve"> bajo la modalidad de …………………………de acuerdo a las especificaciones contenidas en el proceso  ……………..</w:t>
      </w:r>
    </w:p>
    <w:p w:rsidR="00597282" w:rsidRPr="00433986" w:rsidRDefault="00597282" w:rsidP="005D77D3">
      <w:pPr>
        <w:pStyle w:val="Prrafodelista"/>
        <w:numPr>
          <w:ilvl w:val="0"/>
          <w:numId w:val="38"/>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rsidR="00597282" w:rsidRPr="00F17842" w:rsidRDefault="00597282" w:rsidP="00597282">
      <w:pPr>
        <w:spacing w:before="120"/>
        <w:contextualSpacing/>
        <w:jc w:val="both"/>
        <w:rPr>
          <w:rFonts w:ascii="Tahoma" w:hAnsi="Tahoma" w:cs="Tahoma"/>
          <w:sz w:val="21"/>
          <w:szCs w:val="21"/>
          <w:lang w:val="es-BO"/>
        </w:rPr>
      </w:pPr>
      <w:r>
        <w:rPr>
          <w:rFonts w:ascii="Tahoma" w:hAnsi="Tahoma" w:cs="Tahoma"/>
          <w:sz w:val="22"/>
          <w:szCs w:val="22"/>
          <w:lang w:val="es-BO"/>
        </w:rPr>
        <w:t>ENTEL</w:t>
      </w:r>
      <w:r w:rsidRPr="00433986">
        <w:rPr>
          <w:rFonts w:ascii="Tahoma" w:hAnsi="Tahoma" w:cs="Tahoma"/>
          <w:sz w:val="22"/>
          <w:szCs w:val="22"/>
          <w:lang w:val="es-BO"/>
        </w:rPr>
        <w:t xml:space="preserve">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proofErr w:type="gramStart"/>
      <w:r w:rsidRPr="00433986">
        <w:rPr>
          <w:rFonts w:ascii="Tahoma" w:hAnsi="Tahoma" w:cs="Tahoma"/>
          <w:sz w:val="22"/>
          <w:szCs w:val="22"/>
          <w:lang w:val="es-BO"/>
        </w:rPr>
        <w:t>y</w:t>
      </w:r>
      <w:proofErr w:type="gramEnd"/>
      <w:r w:rsidRPr="00433986">
        <w:rPr>
          <w:rFonts w:ascii="Tahoma" w:hAnsi="Tahoma" w:cs="Tahoma"/>
          <w:sz w:val="22"/>
          <w:szCs w:val="22"/>
          <w:lang w:val="es-BO"/>
        </w:rPr>
        <w:t xml:space="preserve"> aceptada por esta mediante nota …………………………...</w:t>
      </w:r>
      <w:r w:rsidRPr="00433986">
        <w:rPr>
          <w:rFonts w:ascii="Tahoma" w:hAnsi="Tahoma" w:cs="Tahoma"/>
          <w:sz w:val="21"/>
          <w:szCs w:val="21"/>
          <w:lang w:val="es-BO"/>
        </w:rPr>
        <w:t>.</w:t>
      </w:r>
    </w:p>
    <w:p w:rsidR="002627FD" w:rsidRDefault="002627FD" w:rsidP="00597282">
      <w:pPr>
        <w:spacing w:before="120"/>
        <w:contextualSpacing/>
        <w:jc w:val="both"/>
        <w:rPr>
          <w:rFonts w:ascii="Tahoma" w:hAnsi="Tahoma" w:cs="Tahoma"/>
          <w:b/>
          <w:sz w:val="22"/>
          <w:szCs w:val="22"/>
          <w:u w:val="single"/>
        </w:rPr>
      </w:pPr>
    </w:p>
    <w:p w:rsidR="00597282" w:rsidRPr="00F96568" w:rsidRDefault="00597282" w:rsidP="00597282">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rsidR="00597282" w:rsidRPr="00433986" w:rsidRDefault="00597282" w:rsidP="00597282">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rsidR="00597282" w:rsidRPr="00433986" w:rsidRDefault="00597282" w:rsidP="00597282">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 xml:space="preserve">Propuesta Técnica y Económica del PROVEEDOR y aceptada por </w:t>
      </w:r>
      <w:r>
        <w:rPr>
          <w:rFonts w:ascii="Tahoma" w:hAnsi="Tahoma" w:cs="Tahoma"/>
          <w:sz w:val="22"/>
          <w:szCs w:val="22"/>
        </w:rPr>
        <w:t>ENTEL</w:t>
      </w:r>
      <w:r w:rsidRPr="00433986">
        <w:rPr>
          <w:rFonts w:ascii="Tahoma" w:hAnsi="Tahoma" w:cs="Tahoma"/>
          <w:sz w:val="22"/>
          <w:szCs w:val="22"/>
        </w:rPr>
        <w:t xml:space="preserve"> S.A.</w:t>
      </w:r>
    </w:p>
    <w:p w:rsidR="00597282" w:rsidRPr="00433986" w:rsidRDefault="00597282" w:rsidP="00597282">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 xml:space="preserve">de fecha </w:t>
      </w:r>
      <w:proofErr w:type="gramStart"/>
      <w:r w:rsidRPr="00433986">
        <w:rPr>
          <w:rFonts w:ascii="Tahoma" w:hAnsi="Tahoma" w:cs="Tahoma"/>
          <w:sz w:val="22"/>
          <w:szCs w:val="22"/>
          <w:lang w:val="es-BO"/>
        </w:rPr>
        <w:t>..</w:t>
      </w:r>
      <w:proofErr w:type="gramEnd"/>
      <w:r w:rsidRPr="00433986">
        <w:rPr>
          <w:rFonts w:ascii="Tahoma" w:hAnsi="Tahoma" w:cs="Tahoma"/>
          <w:sz w:val="22"/>
          <w:szCs w:val="22"/>
          <w:lang w:val="es-BO"/>
        </w:rPr>
        <w:t>/../...</w:t>
      </w:r>
    </w:p>
    <w:p w:rsidR="00597282" w:rsidRPr="00433986" w:rsidRDefault="00597282" w:rsidP="00597282">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roofErr w:type="gramStart"/>
      <w:r w:rsidRPr="00433986">
        <w:rPr>
          <w:rFonts w:ascii="Tahoma" w:hAnsi="Tahoma" w:cs="Tahoma"/>
          <w:iCs/>
          <w:sz w:val="22"/>
          <w:szCs w:val="22"/>
          <w:lang w:val="es-BO"/>
        </w:rPr>
        <w:t>..</w:t>
      </w:r>
      <w:proofErr w:type="gramEnd"/>
      <w:r w:rsidRPr="00433986">
        <w:rPr>
          <w:rFonts w:ascii="Tahoma" w:hAnsi="Tahoma" w:cs="Tahoma"/>
          <w:iCs/>
          <w:sz w:val="22"/>
          <w:szCs w:val="22"/>
          <w:lang w:val="es-BO"/>
        </w:rPr>
        <w:t>/../..</w:t>
      </w:r>
    </w:p>
    <w:p w:rsidR="002627FD" w:rsidRDefault="002627FD" w:rsidP="00597282">
      <w:pPr>
        <w:spacing w:before="120"/>
        <w:contextualSpacing/>
        <w:jc w:val="both"/>
        <w:rPr>
          <w:rFonts w:ascii="Tahoma" w:hAnsi="Tahoma" w:cs="Tahoma"/>
          <w:b/>
          <w:sz w:val="22"/>
          <w:szCs w:val="22"/>
          <w:u w:val="single"/>
        </w:rPr>
      </w:pPr>
    </w:p>
    <w:p w:rsidR="00597282" w:rsidRPr="00433986" w:rsidRDefault="00597282" w:rsidP="00597282">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proofErr w:type="gramStart"/>
      <w:r w:rsidRPr="00433986">
        <w:rPr>
          <w:rFonts w:ascii="Tahoma" w:eastAsia="Calibri" w:hAnsi="Tahoma" w:cs="Tahoma"/>
          <w:sz w:val="22"/>
          <w:szCs w:val="22"/>
          <w:lang w:val="es-BO" w:eastAsia="en-US"/>
        </w:rPr>
        <w:t>la …</w:t>
      </w:r>
      <w:proofErr w:type="gramEnd"/>
      <w:r w:rsidRPr="00433986">
        <w:rPr>
          <w:rFonts w:ascii="Tahoma" w:eastAsia="Calibri" w:hAnsi="Tahoma" w:cs="Tahoma"/>
          <w:sz w:val="22"/>
          <w:szCs w:val="22"/>
          <w:lang w:val="es-BO" w:eastAsia="en-US"/>
        </w:rPr>
        <w:t xml:space="preserve">…………………………………………………………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rsidR="002627FD" w:rsidRDefault="002627FD" w:rsidP="00597282">
      <w:pPr>
        <w:spacing w:before="120"/>
        <w:jc w:val="both"/>
        <w:rPr>
          <w:rFonts w:ascii="Tahoma" w:hAnsi="Tahoma" w:cs="Tahoma"/>
          <w:b/>
          <w:sz w:val="22"/>
          <w:szCs w:val="22"/>
          <w:u w:val="single"/>
          <w:lang w:val="es-BO"/>
        </w:rPr>
      </w:pPr>
    </w:p>
    <w:p w:rsidR="00597282" w:rsidRDefault="00597282" w:rsidP="00597282">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rsidR="002627FD" w:rsidRDefault="002627FD" w:rsidP="00597282">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597282" w:rsidRPr="005A5F0F" w:rsidTr="0069540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597282" w:rsidRPr="005A5F0F" w:rsidRDefault="00597282" w:rsidP="0069540F">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597282" w:rsidRPr="005A5F0F" w:rsidRDefault="00597282" w:rsidP="0069540F">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597282" w:rsidRPr="005A5F0F" w:rsidRDefault="00597282" w:rsidP="0069540F">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rsidR="00597282" w:rsidRPr="005A5F0F" w:rsidRDefault="00597282" w:rsidP="0069540F">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597282" w:rsidRPr="005A5F0F" w:rsidTr="0069540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282" w:rsidRPr="005A5F0F" w:rsidRDefault="00597282" w:rsidP="0069540F">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5A5F0F" w:rsidRDefault="00597282" w:rsidP="0069540F">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5A5F0F" w:rsidRDefault="00597282" w:rsidP="0069540F">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5A5F0F" w:rsidRDefault="00597282" w:rsidP="0069540F">
            <w:pPr>
              <w:jc w:val="right"/>
              <w:rPr>
                <w:rFonts w:ascii="Tahoma" w:hAnsi="Tahoma" w:cs="Tahoma"/>
                <w:color w:val="000000"/>
              </w:rPr>
            </w:pPr>
          </w:p>
        </w:tc>
      </w:tr>
      <w:tr w:rsidR="00597282" w:rsidRPr="005A5F0F" w:rsidTr="0069540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282" w:rsidRPr="005A5F0F" w:rsidRDefault="00597282" w:rsidP="0069540F">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5A5F0F" w:rsidRDefault="00597282" w:rsidP="0069540F">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5A5F0F" w:rsidRDefault="00597282" w:rsidP="0069540F">
            <w:pPr>
              <w:jc w:val="right"/>
              <w:rPr>
                <w:rFonts w:ascii="Tahoma" w:hAnsi="Tahoma" w:cs="Tahoma"/>
                <w:b/>
                <w:bCs/>
                <w:color w:val="000000"/>
              </w:rPr>
            </w:pPr>
          </w:p>
        </w:tc>
      </w:tr>
      <w:tr w:rsidR="00597282" w:rsidRPr="005A5F0F" w:rsidTr="0069540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5A5F0F" w:rsidRDefault="00597282" w:rsidP="0069540F">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597282" w:rsidRPr="005A5F0F" w:rsidTr="0069540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5A5F0F" w:rsidRDefault="00597282" w:rsidP="0069540F">
            <w:pPr>
              <w:rPr>
                <w:rFonts w:ascii="Tahoma" w:hAnsi="Tahoma" w:cs="Tahoma"/>
                <w:b/>
                <w:bCs/>
                <w:color w:val="000000"/>
              </w:rPr>
            </w:pPr>
            <w:r w:rsidRPr="005A5F0F">
              <w:rPr>
                <w:rFonts w:ascii="Tahoma" w:hAnsi="Tahoma" w:cs="Tahoma"/>
              </w:rPr>
              <w:t xml:space="preserve">El precio incluye </w:t>
            </w:r>
            <w:proofErr w:type="gramStart"/>
            <w:r w:rsidRPr="005A5F0F">
              <w:rPr>
                <w:rFonts w:ascii="Tahoma" w:hAnsi="Tahoma" w:cs="Tahoma"/>
              </w:rPr>
              <w:t>los  impuestos</w:t>
            </w:r>
            <w:proofErr w:type="gramEnd"/>
            <w:r w:rsidRPr="005A5F0F">
              <w:rPr>
                <w:rFonts w:ascii="Tahoma" w:hAnsi="Tahoma" w:cs="Tahoma"/>
              </w:rPr>
              <w:t xml:space="preserve"> de Ley.</w:t>
            </w:r>
          </w:p>
        </w:tc>
      </w:tr>
    </w:tbl>
    <w:p w:rsidR="002627FD" w:rsidRDefault="002627FD" w:rsidP="00597282">
      <w:pPr>
        <w:spacing w:before="120"/>
        <w:ind w:right="-1"/>
        <w:jc w:val="both"/>
        <w:rPr>
          <w:rFonts w:ascii="Tahoma" w:hAnsi="Tahoma" w:cs="Tahoma"/>
          <w:sz w:val="22"/>
          <w:szCs w:val="22"/>
        </w:rPr>
      </w:pPr>
    </w:p>
    <w:p w:rsidR="00597282" w:rsidRPr="00F96568" w:rsidRDefault="00597282" w:rsidP="00597282">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597282" w:rsidRPr="00F44D79" w:rsidRDefault="00597282" w:rsidP="00597282">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w:t>
      </w:r>
      <w:r>
        <w:rPr>
          <w:rFonts w:ascii="Tahoma" w:hAnsi="Tahoma" w:cs="Tahoma"/>
          <w:sz w:val="22"/>
          <w:szCs w:val="22"/>
        </w:rPr>
        <w:t>ENTEL</w:t>
      </w:r>
      <w:r w:rsidRPr="00F44D79">
        <w:rPr>
          <w:rFonts w:ascii="Tahoma" w:hAnsi="Tahoma" w:cs="Tahoma"/>
          <w:sz w:val="22"/>
          <w:szCs w:val="22"/>
        </w:rPr>
        <w:t xml:space="preserve"> S.A. ante un eventual incumplimiento, reservándose </w:t>
      </w:r>
      <w:r>
        <w:rPr>
          <w:rFonts w:ascii="Tahoma" w:hAnsi="Tahoma" w:cs="Tahoma"/>
          <w:sz w:val="22"/>
          <w:szCs w:val="22"/>
        </w:rPr>
        <w:t>ENTEL</w:t>
      </w:r>
      <w:r w:rsidRPr="00F44D79">
        <w:rPr>
          <w:rFonts w:ascii="Tahoma" w:hAnsi="Tahoma" w:cs="Tahoma"/>
          <w:sz w:val="22"/>
          <w:szCs w:val="22"/>
        </w:rPr>
        <w:t xml:space="preserve"> S.A. el derecho de requerir al PROVEEDOR si estimara necesario, el respaldo documental de su cumplimiento.</w:t>
      </w:r>
    </w:p>
    <w:p w:rsidR="00597282" w:rsidRPr="00F44D79" w:rsidRDefault="00597282" w:rsidP="00597282">
      <w:pPr>
        <w:spacing w:before="120"/>
        <w:ind w:right="-1"/>
        <w:jc w:val="both"/>
        <w:rPr>
          <w:rFonts w:ascii="Tahoma" w:hAnsi="Tahoma" w:cs="Tahoma"/>
          <w:sz w:val="22"/>
          <w:szCs w:val="22"/>
        </w:rPr>
      </w:pPr>
      <w:r w:rsidRPr="00F44D79">
        <w:rPr>
          <w:rFonts w:ascii="Tahoma" w:hAnsi="Tahoma" w:cs="Tahoma"/>
          <w:b/>
          <w:sz w:val="22"/>
          <w:szCs w:val="22"/>
          <w:u w:val="single"/>
        </w:rPr>
        <w:lastRenderedPageBreak/>
        <w:t>SEXTA: MONEDA Y FORMA DE PAGO</w:t>
      </w:r>
      <w:r w:rsidRPr="00F44D79">
        <w:rPr>
          <w:rFonts w:ascii="Tahoma" w:hAnsi="Tahoma" w:cs="Tahoma"/>
          <w:sz w:val="22"/>
          <w:szCs w:val="22"/>
        </w:rPr>
        <w:t xml:space="preserve">.- La moneda de pago del presente contrato será el </w:t>
      </w:r>
      <w:proofErr w:type="gramStart"/>
      <w:r w:rsidRPr="00F44D79">
        <w:rPr>
          <w:rFonts w:ascii="Tahoma" w:hAnsi="Tahoma" w:cs="Tahoma"/>
          <w:sz w:val="22"/>
          <w:szCs w:val="22"/>
        </w:rPr>
        <w:t>………………………………..,</w:t>
      </w:r>
      <w:proofErr w:type="gramEnd"/>
      <w:r w:rsidRPr="00F44D79">
        <w:rPr>
          <w:rFonts w:ascii="Tahoma" w:hAnsi="Tahoma" w:cs="Tahoma"/>
          <w:sz w:val="22"/>
          <w:szCs w:val="22"/>
        </w:rPr>
        <w:t xml:space="preserve"> de acuerdo a los siguientes términos:</w:t>
      </w:r>
    </w:p>
    <w:p w:rsidR="00597282" w:rsidRDefault="00597282" w:rsidP="005D77D3">
      <w:pPr>
        <w:numPr>
          <w:ilvl w:val="0"/>
          <w:numId w:val="40"/>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rsidR="00597282" w:rsidRDefault="00597282" w:rsidP="005D77D3">
      <w:pPr>
        <w:pStyle w:val="Prrafodelista"/>
        <w:numPr>
          <w:ilvl w:val="0"/>
          <w:numId w:val="43"/>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w:t>
      </w:r>
      <w:r>
        <w:rPr>
          <w:rFonts w:ascii="Tahoma" w:hAnsi="Tahoma" w:cs="Tahoma"/>
          <w:sz w:val="22"/>
          <w:szCs w:val="22"/>
        </w:rPr>
        <w:t>ENTEL</w:t>
      </w:r>
      <w:r w:rsidRPr="00BC3D27">
        <w:rPr>
          <w:rFonts w:ascii="Tahoma" w:hAnsi="Tahoma" w:cs="Tahoma"/>
          <w:sz w:val="22"/>
          <w:szCs w:val="22"/>
        </w:rPr>
        <w:t xml:space="preserve">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 xml:space="preserve">de los bienes, en el plazo de treinta (30) días calendario posteriores a la emisión del Acta de Recepción firmada por ambas partes y presentación de factura fiscal por el PROVEEDOR, </w:t>
      </w:r>
      <w:r>
        <w:rPr>
          <w:rFonts w:ascii="Tahoma" w:hAnsi="Tahoma" w:cs="Tahoma"/>
          <w:sz w:val="22"/>
          <w:szCs w:val="22"/>
        </w:rPr>
        <w:t>ENTEL</w:t>
      </w:r>
      <w:r w:rsidRPr="00CB5E34">
        <w:rPr>
          <w:rFonts w:ascii="Tahoma" w:hAnsi="Tahoma" w:cs="Tahoma"/>
          <w:sz w:val="22"/>
          <w:szCs w:val="22"/>
        </w:rPr>
        <w:t xml:space="preserve"> S.A. pagará</w:t>
      </w:r>
      <w:r>
        <w:rPr>
          <w:rFonts w:ascii="Tahoma" w:hAnsi="Tahoma" w:cs="Tahoma"/>
          <w:sz w:val="22"/>
          <w:szCs w:val="22"/>
        </w:rPr>
        <w:t xml:space="preserve"> a  favor del PROVEEDOR.</w:t>
      </w:r>
    </w:p>
    <w:p w:rsidR="00597282" w:rsidRDefault="00597282" w:rsidP="00597282">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rsidR="00597282" w:rsidRDefault="00597282" w:rsidP="005D77D3">
      <w:pPr>
        <w:pStyle w:val="Prrafodelista"/>
        <w:numPr>
          <w:ilvl w:val="0"/>
          <w:numId w:val="43"/>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Pr>
          <w:rFonts w:ascii="Tahoma" w:hAnsi="Tahoma" w:cs="Tahoma"/>
          <w:sz w:val="22"/>
          <w:szCs w:val="22"/>
        </w:rPr>
        <w:t>ENTEL</w:t>
      </w:r>
      <w:r w:rsidRPr="00180F47">
        <w:rPr>
          <w:rFonts w:ascii="Tahoma" w:hAnsi="Tahoma" w:cs="Tahoma"/>
          <w:sz w:val="22"/>
          <w:szCs w:val="22"/>
        </w:rPr>
        <w:t xml:space="preserve">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w:t>
      </w:r>
      <w:r>
        <w:rPr>
          <w:rFonts w:ascii="Tahoma" w:hAnsi="Tahoma" w:cs="Tahoma"/>
          <w:sz w:val="22"/>
          <w:szCs w:val="22"/>
        </w:rPr>
        <w:t>ENTEL</w:t>
      </w:r>
      <w:r w:rsidRPr="00180F47">
        <w:rPr>
          <w:rFonts w:ascii="Tahoma" w:hAnsi="Tahoma" w:cs="Tahoma"/>
          <w:sz w:val="22"/>
          <w:szCs w:val="22"/>
        </w:rPr>
        <w:t xml:space="preserve"> S.A. y presentación de la factura fiscal por parte del PROVEEDOR</w:t>
      </w:r>
      <w:r>
        <w:rPr>
          <w:rFonts w:ascii="Tahoma" w:hAnsi="Tahoma" w:cs="Tahoma"/>
          <w:sz w:val="22"/>
          <w:szCs w:val="22"/>
        </w:rPr>
        <w:t>.</w:t>
      </w:r>
    </w:p>
    <w:p w:rsidR="00597282" w:rsidRPr="00433986" w:rsidRDefault="00597282" w:rsidP="00597282">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rsidR="00597282" w:rsidRPr="00433986" w:rsidRDefault="00597282" w:rsidP="00597282">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 xml:space="preserve">En caso que los bienes provistos sufran alguna contingencia o desperfecto, el riesgo será asumido por el PROVEEDOR hasta el momento en que se firme el respectivo Certificado de Control de Calidad, a partir del cual el riesgo lo asume </w:t>
      </w:r>
      <w:r>
        <w:rPr>
          <w:rFonts w:ascii="Tahoma" w:hAnsi="Tahoma" w:cs="Tahoma"/>
          <w:iCs/>
          <w:sz w:val="22"/>
          <w:szCs w:val="22"/>
          <w:lang w:val="es-BO"/>
        </w:rPr>
        <w:t>ENTEL</w:t>
      </w:r>
      <w:r w:rsidRPr="00433986">
        <w:rPr>
          <w:rFonts w:ascii="Tahoma" w:hAnsi="Tahoma" w:cs="Tahoma"/>
          <w:iCs/>
          <w:sz w:val="22"/>
          <w:szCs w:val="22"/>
          <w:lang w:val="es-BO"/>
        </w:rPr>
        <w:t xml:space="preserve"> S.A., salvando el periodo de garantía establecido para el buen funcionamiento de cada equipo</w:t>
      </w:r>
    </w:p>
    <w:p w:rsidR="00597282" w:rsidRPr="00F96568" w:rsidRDefault="00597282" w:rsidP="00597282">
      <w:pPr>
        <w:spacing w:before="120"/>
        <w:contextualSpacing/>
        <w:jc w:val="both"/>
        <w:rPr>
          <w:rFonts w:ascii="Tahoma" w:hAnsi="Tahoma" w:cs="Tahoma"/>
          <w:sz w:val="22"/>
          <w:szCs w:val="22"/>
        </w:rPr>
      </w:pPr>
      <w:r w:rsidRPr="00433986">
        <w:rPr>
          <w:rFonts w:ascii="Tahoma" w:hAnsi="Tahoma" w:cs="Tahoma"/>
          <w:sz w:val="22"/>
          <w:szCs w:val="22"/>
        </w:rPr>
        <w:t xml:space="preserve">El PROVEEDOR manera expresa, asume la responsabilidad absoluta y total por el pago recibido de </w:t>
      </w:r>
      <w:r>
        <w:rPr>
          <w:rFonts w:ascii="Tahoma" w:hAnsi="Tahoma" w:cs="Tahoma"/>
          <w:sz w:val="22"/>
          <w:szCs w:val="22"/>
        </w:rPr>
        <w:t>ENTEL</w:t>
      </w:r>
      <w:r w:rsidRPr="00433986">
        <w:rPr>
          <w:rFonts w:ascii="Tahoma" w:hAnsi="Tahoma" w:cs="Tahoma"/>
          <w:sz w:val="22"/>
          <w:szCs w:val="22"/>
        </w:rPr>
        <w:t xml:space="preserve"> S.A., deslindando a </w:t>
      </w:r>
      <w:r>
        <w:rPr>
          <w:rFonts w:ascii="Tahoma" w:hAnsi="Tahoma" w:cs="Tahoma"/>
          <w:sz w:val="22"/>
          <w:szCs w:val="22"/>
        </w:rPr>
        <w:t>ENTEL</w:t>
      </w:r>
      <w:r w:rsidRPr="00433986">
        <w:rPr>
          <w:rFonts w:ascii="Tahoma" w:hAnsi="Tahoma" w:cs="Tahoma"/>
          <w:sz w:val="22"/>
          <w:szCs w:val="22"/>
        </w:rPr>
        <w:t xml:space="preserve"> S.A. de cualquier responsabilidad y/o reclamo que pudieran efectuar terceras personas naturales o</w:t>
      </w:r>
      <w:r w:rsidRPr="00F96568">
        <w:rPr>
          <w:rFonts w:ascii="Tahoma" w:hAnsi="Tahoma" w:cs="Tahoma"/>
          <w:sz w:val="22"/>
          <w:szCs w:val="22"/>
        </w:rPr>
        <w:t xml:space="preserve"> jurídicas, nacionales y/o extranjeras.</w:t>
      </w:r>
    </w:p>
    <w:p w:rsidR="00597282" w:rsidRPr="00F96568" w:rsidRDefault="00597282" w:rsidP="00597282">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597282" w:rsidRPr="00433986" w:rsidRDefault="00597282" w:rsidP="00597282">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 xml:space="preserve">El PROVEEDOR </w:t>
      </w:r>
      <w:proofErr w:type="gramStart"/>
      <w:r w:rsidRPr="00433986">
        <w:rPr>
          <w:rFonts w:ascii="Tahoma" w:hAnsi="Tahoma" w:cs="Tahoma"/>
          <w:sz w:val="22"/>
          <w:szCs w:val="22"/>
          <w:lang w:val="es-BO" w:eastAsia="en-US"/>
        </w:rPr>
        <w:t>entregará</w:t>
      </w:r>
      <w:proofErr w:type="gramEnd"/>
      <w:r w:rsidRPr="00433986">
        <w:rPr>
          <w:rFonts w:ascii="Tahoma" w:hAnsi="Tahoma" w:cs="Tahoma"/>
          <w:sz w:val="22"/>
          <w:szCs w:val="22"/>
          <w:lang w:val="es-BO" w:eastAsia="en-US"/>
        </w:rPr>
        <w:t xml:space="preserve"> a </w:t>
      </w:r>
      <w:r>
        <w:rPr>
          <w:rFonts w:ascii="Tahoma" w:hAnsi="Tahoma" w:cs="Tahoma"/>
          <w:sz w:val="22"/>
          <w:szCs w:val="22"/>
          <w:lang w:val="es-BO" w:eastAsia="en-US"/>
        </w:rPr>
        <w:t>ENTEL</w:t>
      </w:r>
      <w:r w:rsidRPr="00433986">
        <w:rPr>
          <w:rFonts w:ascii="Tahoma" w:hAnsi="Tahoma" w:cs="Tahoma"/>
          <w:sz w:val="22"/>
          <w:szCs w:val="22"/>
          <w:lang w:val="es-BO" w:eastAsia="en-US"/>
        </w:rPr>
        <w:t xml:space="preserve"> S.A. la totalidad de los bienes ejecutados de acuerdo a las condiciones:</w:t>
      </w:r>
    </w:p>
    <w:p w:rsidR="00597282" w:rsidRPr="00433986" w:rsidRDefault="00597282" w:rsidP="005D77D3">
      <w:pPr>
        <w:pStyle w:val="Prrafodelista"/>
        <w:numPr>
          <w:ilvl w:val="1"/>
          <w:numId w:val="42"/>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rsidR="00597282" w:rsidRPr="00433986" w:rsidRDefault="00597282" w:rsidP="005D77D3">
      <w:pPr>
        <w:pStyle w:val="Prrafodelista"/>
        <w:numPr>
          <w:ilvl w:val="2"/>
          <w:numId w:val="42"/>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proofErr w:type="gramStart"/>
      <w:r w:rsidRPr="00433986">
        <w:rPr>
          <w:rFonts w:ascii="Tahoma" w:hAnsi="Tahoma" w:cs="Tahoma"/>
          <w:sz w:val="22"/>
          <w:szCs w:val="22"/>
          <w:lang w:val="es-BO"/>
        </w:rPr>
        <w:t>………………………</w:t>
      </w:r>
      <w:proofErr w:type="gramEnd"/>
      <w:r w:rsidRPr="00433986">
        <w:rPr>
          <w:rFonts w:ascii="Tahoma" w:hAnsi="Tahoma" w:cs="Tahoma"/>
          <w:sz w:val="22"/>
          <w:szCs w:val="22"/>
          <w:lang w:val="es-BO"/>
        </w:rPr>
        <w:t xml:space="preserve">  </w:t>
      </w:r>
    </w:p>
    <w:p w:rsidR="00597282" w:rsidRPr="00F96568" w:rsidRDefault="00597282" w:rsidP="00597282">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w:t>
      </w:r>
      <w:proofErr w:type="gramStart"/>
      <w:r>
        <w:rPr>
          <w:rFonts w:ascii="Tahoma" w:hAnsi="Tahoma" w:cs="Tahoma"/>
          <w:b/>
          <w:sz w:val="22"/>
          <w:szCs w:val="22"/>
        </w:rPr>
        <w:t xml:space="preserve">CONTRATACIÓN </w:t>
      </w:r>
      <w:r w:rsidRPr="00F96568">
        <w:rPr>
          <w:rFonts w:ascii="Tahoma" w:hAnsi="Tahoma" w:cs="Tahoma"/>
          <w:b/>
          <w:sz w:val="22"/>
          <w:szCs w:val="22"/>
        </w:rPr>
        <w:t xml:space="preserve"> Y</w:t>
      </w:r>
      <w:proofErr w:type="gramEnd"/>
      <w:r w:rsidRPr="00F96568">
        <w:rPr>
          <w:rFonts w:ascii="Tahoma" w:hAnsi="Tahoma" w:cs="Tahoma"/>
          <w:b/>
          <w:sz w:val="22"/>
          <w:szCs w:val="22"/>
        </w:rPr>
        <w:t xml:space="preserve"> LA CARTA DE ADJUDICACIÓN).</w:t>
      </w:r>
    </w:p>
    <w:p w:rsidR="00597282" w:rsidRPr="00F96568" w:rsidRDefault="00597282" w:rsidP="00597282">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w:t>
      </w:r>
      <w:r>
        <w:rPr>
          <w:rFonts w:ascii="Tahoma" w:hAnsi="Tahoma" w:cs="Tahoma"/>
          <w:sz w:val="22"/>
          <w:szCs w:val="22"/>
        </w:rPr>
        <w:t>ENTEL</w:t>
      </w:r>
      <w:r w:rsidRPr="00F96568">
        <w:rPr>
          <w:rFonts w:ascii="Tahoma" w:hAnsi="Tahoma" w:cs="Tahoma"/>
          <w:sz w:val="22"/>
          <w:szCs w:val="22"/>
        </w:rPr>
        <w:t xml:space="preserve">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rsidR="00597282" w:rsidRDefault="00597282" w:rsidP="00597282">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w:t>
      </w:r>
      <w:r>
        <w:rPr>
          <w:rFonts w:ascii="Tahoma" w:hAnsi="Tahoma" w:cs="Tahoma"/>
          <w:sz w:val="22"/>
          <w:szCs w:val="22"/>
        </w:rPr>
        <w:t>ENTEL</w:t>
      </w:r>
      <w:r w:rsidRPr="00F96568">
        <w:rPr>
          <w:rFonts w:ascii="Tahoma" w:hAnsi="Tahoma" w:cs="Tahoma"/>
          <w:sz w:val="22"/>
          <w:szCs w:val="22"/>
        </w:rPr>
        <w:t xml:space="preserve"> S.A. lo solicite; </w:t>
      </w:r>
      <w:r>
        <w:rPr>
          <w:rFonts w:ascii="Tahoma" w:hAnsi="Tahoma" w:cs="Tahoma"/>
          <w:sz w:val="22"/>
          <w:szCs w:val="22"/>
        </w:rPr>
        <w:t>ENTEL</w:t>
      </w:r>
      <w:r w:rsidRPr="00F96568">
        <w:rPr>
          <w:rFonts w:ascii="Tahoma" w:hAnsi="Tahoma" w:cs="Tahoma"/>
          <w:sz w:val="22"/>
          <w:szCs w:val="22"/>
        </w:rPr>
        <w:t xml:space="preserve"> S.A. podrá resolver el contrato en el estado en que se encuentre, ejecutando la Garantía de Cumplimiento de Contrato.</w:t>
      </w:r>
    </w:p>
    <w:p w:rsidR="00597282" w:rsidRPr="00F96568" w:rsidRDefault="00597282" w:rsidP="00597282">
      <w:pPr>
        <w:spacing w:before="120"/>
        <w:contextualSpacing/>
        <w:jc w:val="both"/>
        <w:rPr>
          <w:rFonts w:ascii="Tahoma" w:hAnsi="Tahoma" w:cs="Tahoma"/>
          <w:sz w:val="22"/>
          <w:szCs w:val="22"/>
        </w:rPr>
      </w:pPr>
    </w:p>
    <w:p w:rsidR="00597282" w:rsidRPr="003B7814" w:rsidRDefault="00597282" w:rsidP="005D77D3">
      <w:pPr>
        <w:pStyle w:val="Prrafodelista"/>
        <w:numPr>
          <w:ilvl w:val="0"/>
          <w:numId w:val="41"/>
        </w:numPr>
        <w:jc w:val="both"/>
        <w:rPr>
          <w:rFonts w:ascii="Tahoma" w:hAnsi="Tahoma" w:cs="Tahoma"/>
          <w:sz w:val="22"/>
          <w:szCs w:val="22"/>
        </w:rPr>
      </w:pPr>
      <w:r w:rsidRPr="003B7814">
        <w:rPr>
          <w:rFonts w:ascii="Tahoma" w:hAnsi="Tahoma" w:cs="Tahoma"/>
          <w:b/>
          <w:bCs/>
          <w:sz w:val="22"/>
          <w:szCs w:val="22"/>
          <w:u w:val="single"/>
        </w:rPr>
        <w:lastRenderedPageBreak/>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w:t>
      </w:r>
      <w:r>
        <w:rPr>
          <w:rFonts w:ascii="Tahoma" w:hAnsi="Tahoma" w:cs="Tahoma"/>
          <w:sz w:val="22"/>
          <w:szCs w:val="22"/>
        </w:rPr>
        <w:t>ENTEL</w:t>
      </w:r>
      <w:r w:rsidRPr="003B7814">
        <w:rPr>
          <w:rFonts w:ascii="Tahoma" w:hAnsi="Tahoma" w:cs="Tahoma"/>
          <w:sz w:val="22"/>
          <w:szCs w:val="22"/>
        </w:rPr>
        <w:t xml:space="preserve"> S.A. la Boleta/Póliza de Garantía N° ……. emitida por el Banco……………………………….. por la suma </w:t>
      </w:r>
      <w:proofErr w:type="gramStart"/>
      <w:r w:rsidRPr="003B7814">
        <w:rPr>
          <w:rFonts w:ascii="Tahoma" w:hAnsi="Tahoma" w:cs="Tahoma"/>
          <w:sz w:val="22"/>
          <w:szCs w:val="22"/>
        </w:rPr>
        <w:t>de …</w:t>
      </w:r>
      <w:proofErr w:type="gramEnd"/>
      <w:r w:rsidRPr="003B7814">
        <w:rPr>
          <w:rFonts w:ascii="Tahoma" w:hAnsi="Tahoma" w:cs="Tahoma"/>
          <w:sz w:val="22"/>
          <w:szCs w:val="22"/>
        </w:rPr>
        <w:t>…………………… (…………………………………… 00/</w:t>
      </w:r>
      <w:proofErr w:type="gramStart"/>
      <w:r w:rsidRPr="003B7814">
        <w:rPr>
          <w:rFonts w:ascii="Tahoma" w:hAnsi="Tahoma" w:cs="Tahoma"/>
          <w:sz w:val="22"/>
          <w:szCs w:val="22"/>
        </w:rPr>
        <w:t>100 …</w:t>
      </w:r>
      <w:proofErr w:type="gramEnd"/>
      <w:r w:rsidRPr="003B7814">
        <w:rPr>
          <w:rFonts w:ascii="Tahoma" w:hAnsi="Tahoma" w:cs="Tahoma"/>
          <w:sz w:val="22"/>
          <w:szCs w:val="22"/>
        </w:rPr>
        <w:t xml:space="preserve">………………..) con vigencia a partir del </w:t>
      </w:r>
      <w:proofErr w:type="gramStart"/>
      <w:r w:rsidRPr="003B7814">
        <w:rPr>
          <w:rFonts w:ascii="Tahoma" w:hAnsi="Tahoma" w:cs="Tahoma"/>
          <w:sz w:val="22"/>
          <w:szCs w:val="22"/>
        </w:rPr>
        <w:t>..</w:t>
      </w:r>
      <w:proofErr w:type="gramEnd"/>
      <w:r w:rsidRPr="003B7814">
        <w:rPr>
          <w:rFonts w:ascii="Tahoma" w:hAnsi="Tahoma" w:cs="Tahoma"/>
          <w:sz w:val="22"/>
          <w:szCs w:val="22"/>
        </w:rPr>
        <w:t xml:space="preserve">/../.. al </w:t>
      </w:r>
      <w:proofErr w:type="gramStart"/>
      <w:r w:rsidRPr="003B7814">
        <w:rPr>
          <w:rFonts w:ascii="Tahoma" w:hAnsi="Tahoma" w:cs="Tahoma"/>
          <w:sz w:val="22"/>
          <w:szCs w:val="22"/>
        </w:rPr>
        <w:t>..</w:t>
      </w:r>
      <w:proofErr w:type="gramEnd"/>
      <w:r w:rsidRPr="003B7814">
        <w:rPr>
          <w:rFonts w:ascii="Tahoma" w:hAnsi="Tahoma" w:cs="Tahoma"/>
          <w:sz w:val="22"/>
          <w:szCs w:val="22"/>
        </w:rPr>
        <w:t>/../..</w:t>
      </w:r>
      <w:proofErr w:type="gramStart"/>
      <w:r w:rsidRPr="003B7814">
        <w:rPr>
          <w:rFonts w:ascii="Tahoma" w:hAnsi="Tahoma" w:cs="Tahoma"/>
          <w:sz w:val="22"/>
          <w:szCs w:val="22"/>
        </w:rPr>
        <w:t>,</w:t>
      </w:r>
      <w:proofErr w:type="gramEnd"/>
      <w:r w:rsidRPr="003B7814">
        <w:rPr>
          <w:rFonts w:ascii="Tahoma" w:hAnsi="Tahoma" w:cs="Tahoma"/>
          <w:sz w:val="22"/>
          <w:szCs w:val="22"/>
        </w:rPr>
        <w:t xml:space="preserve">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rsidR="00597282" w:rsidRPr="006F1031" w:rsidRDefault="00597282" w:rsidP="00597282">
      <w:pPr>
        <w:spacing w:before="120"/>
        <w:ind w:left="709" w:hanging="1"/>
        <w:contextualSpacing/>
        <w:jc w:val="both"/>
        <w:rPr>
          <w:rFonts w:ascii="Tahoma" w:hAnsi="Tahoma" w:cs="Tahoma"/>
          <w:sz w:val="22"/>
          <w:szCs w:val="22"/>
          <w:lang w:val="es-BO"/>
        </w:rPr>
      </w:pPr>
      <w:r w:rsidRPr="00680097">
        <w:rPr>
          <w:rFonts w:ascii="Tahoma" w:hAnsi="Tahoma" w:cs="Tahoma"/>
          <w:sz w:val="22"/>
          <w:szCs w:val="22"/>
        </w:rPr>
        <w:t xml:space="preserve">Previamente a efectuarse la renovación de la Garantía de Cumplimiento de Contrato, la unidad solicitante de </w:t>
      </w:r>
      <w:r>
        <w:rPr>
          <w:rFonts w:ascii="Tahoma" w:hAnsi="Tahoma" w:cs="Tahoma"/>
          <w:sz w:val="22"/>
          <w:szCs w:val="22"/>
        </w:rPr>
        <w:t>ENTEL</w:t>
      </w:r>
      <w:r w:rsidRPr="00680097">
        <w:rPr>
          <w:rFonts w:ascii="Tahoma" w:hAnsi="Tahoma" w:cs="Tahoma"/>
          <w:sz w:val="22"/>
          <w:szCs w:val="22"/>
        </w:rPr>
        <w:t xml:space="preserve"> S.A., deberá emitir un informe justificando los motivos de la renovación, mismo que deberá ser autorizado por la Subgerencia de Adquisiciones con una anticipación mínima de treinta (30) días calendario.</w:t>
      </w:r>
    </w:p>
    <w:p w:rsidR="00597282" w:rsidRPr="006F1031" w:rsidRDefault="00597282" w:rsidP="005D77D3">
      <w:pPr>
        <w:pStyle w:val="Prrafodelista"/>
        <w:numPr>
          <w:ilvl w:val="0"/>
          <w:numId w:val="36"/>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 xml:space="preserve">objeto del presente contrato por el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rsidR="00597282" w:rsidRPr="00FA58AD" w:rsidRDefault="00597282" w:rsidP="005D77D3">
      <w:pPr>
        <w:pStyle w:val="Prrafodelista"/>
        <w:numPr>
          <w:ilvl w:val="0"/>
          <w:numId w:val="36"/>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año/meses, de acuerdo a lo establecido en el presente contrato y el Pliego de Condiciones que forma parte integrante del presente contrato, sin costo alguno para </w:t>
      </w:r>
      <w:r>
        <w:rPr>
          <w:rFonts w:ascii="Tahoma" w:hAnsi="Tahoma" w:cs="Tahoma"/>
          <w:sz w:val="22"/>
          <w:szCs w:val="22"/>
          <w:lang w:val="es-BO"/>
        </w:rPr>
        <w:t>ENTEL</w:t>
      </w:r>
      <w:r w:rsidRPr="006F1031">
        <w:rPr>
          <w:rFonts w:ascii="Tahoma" w:hAnsi="Tahoma" w:cs="Tahoma"/>
          <w:sz w:val="22"/>
          <w:szCs w:val="22"/>
          <w:lang w:val="es-BO"/>
        </w:rPr>
        <w:t xml:space="preserve">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rsidR="00597282" w:rsidRPr="006F1031" w:rsidRDefault="00597282" w:rsidP="005D77D3">
      <w:pPr>
        <w:pStyle w:val="Prrafodelista"/>
        <w:numPr>
          <w:ilvl w:val="0"/>
          <w:numId w:val="37"/>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597282" w:rsidRPr="006F1031" w:rsidRDefault="00597282" w:rsidP="005D77D3">
      <w:pPr>
        <w:pStyle w:val="Prrafodelista"/>
        <w:numPr>
          <w:ilvl w:val="0"/>
          <w:numId w:val="37"/>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597282" w:rsidRPr="00433986" w:rsidRDefault="00597282" w:rsidP="00597282">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proofErr w:type="gramStart"/>
      <w:r>
        <w:rPr>
          <w:rFonts w:ascii="Tahoma" w:hAnsi="Tahoma" w:cs="Tahoma"/>
          <w:sz w:val="22"/>
          <w:szCs w:val="22"/>
        </w:rPr>
        <w:t xml:space="preserve">bienes </w:t>
      </w:r>
      <w:r w:rsidRPr="000D32FC">
        <w:rPr>
          <w:rFonts w:ascii="Tahoma" w:hAnsi="Tahoma" w:cs="Tahoma"/>
          <w:sz w:val="22"/>
          <w:szCs w:val="22"/>
        </w:rPr>
        <w:t xml:space="preserve"> hasta</w:t>
      </w:r>
      <w:proofErr w:type="gramEnd"/>
      <w:r w:rsidRPr="000D32FC">
        <w:rPr>
          <w:rFonts w:ascii="Tahoma" w:hAnsi="Tahoma" w:cs="Tahoma"/>
          <w:sz w:val="22"/>
          <w:szCs w:val="22"/>
        </w:rPr>
        <w:t xml:space="preserve">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rsidR="00597282" w:rsidRPr="00433986" w:rsidRDefault="00597282" w:rsidP="00597282">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 xml:space="preserve">El PROVEEDOR en coordinación con </w:t>
      </w:r>
      <w:r>
        <w:rPr>
          <w:rFonts w:ascii="Tahoma" w:hAnsi="Tahoma" w:cs="Tahoma"/>
          <w:sz w:val="21"/>
          <w:szCs w:val="21"/>
          <w:lang w:val="es-BO"/>
        </w:rPr>
        <w:t>ENTEL</w:t>
      </w:r>
      <w:r w:rsidRPr="00433986">
        <w:rPr>
          <w:rFonts w:ascii="Tahoma" w:hAnsi="Tahoma" w:cs="Tahoma"/>
          <w:sz w:val="21"/>
          <w:szCs w:val="21"/>
          <w:lang w:val="es-BO"/>
        </w:rPr>
        <w:t xml:space="preserve"> S.A. efectuarán las pruebas de inspección y aceptación, con el propósito de confirmar y verificar que los bienes se encuentran de acuerdo a lo establecido en los Términos Básicos de Contratación.</w:t>
      </w:r>
    </w:p>
    <w:p w:rsidR="00597282" w:rsidRPr="00433986" w:rsidRDefault="00597282" w:rsidP="00597282">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 xml:space="preserve">Una vez efectuada con éxito entre </w:t>
      </w:r>
      <w:r>
        <w:rPr>
          <w:rFonts w:ascii="Tahoma" w:hAnsi="Tahoma" w:cs="Tahoma"/>
          <w:sz w:val="21"/>
          <w:szCs w:val="21"/>
          <w:lang w:val="es-BO"/>
        </w:rPr>
        <w:t>ENTEL</w:t>
      </w:r>
      <w:r w:rsidRPr="00433986">
        <w:rPr>
          <w:rFonts w:ascii="Tahoma" w:hAnsi="Tahoma" w:cs="Tahoma"/>
          <w:sz w:val="21"/>
          <w:szCs w:val="21"/>
          <w:lang w:val="es-BO"/>
        </w:rPr>
        <w:t xml:space="preserve"> S.A. y el PROVEEDOR, las inspecciones y certificaciones de bienes provistos ejecutados, con el propósito de confirmar su calidad y operatividad asimismo se encuentren de acuerdo a lo establecido en los Términos Básicos de Contratación y estén listos para su uso.</w:t>
      </w:r>
    </w:p>
    <w:p w:rsidR="00597282" w:rsidRPr="00433986" w:rsidRDefault="00597282" w:rsidP="00597282">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 xml:space="preserve">Si los bienes provistos no cumplen con lo establecido en los Términos Básicos de Contratación, así como las aclaraciones y respuestas acordadas entre partes; </w:t>
      </w:r>
      <w:r>
        <w:rPr>
          <w:rFonts w:ascii="Tahoma" w:hAnsi="Tahoma" w:cs="Tahoma"/>
          <w:sz w:val="21"/>
          <w:szCs w:val="21"/>
          <w:lang w:val="es-BO"/>
        </w:rPr>
        <w:t>ENTEL</w:t>
      </w:r>
      <w:r w:rsidRPr="00433986">
        <w:rPr>
          <w:rFonts w:ascii="Tahoma" w:hAnsi="Tahoma" w:cs="Tahoma"/>
          <w:sz w:val="21"/>
          <w:szCs w:val="21"/>
          <w:lang w:val="es-BO"/>
        </w:rPr>
        <w:t xml:space="preserve"> S.A. podrá rechazarlas en todo o en parte, en este caso el PROVEEDOR deberá remplazar todos los bienes observados, los que una vez subsanados serán sometidos conjuntamente a la realización de verificación y aceptación.</w:t>
      </w:r>
    </w:p>
    <w:p w:rsidR="00597282" w:rsidRPr="00433986" w:rsidRDefault="00597282" w:rsidP="00597282">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lastRenderedPageBreak/>
        <w:t>10.1.3</w:t>
      </w:r>
      <w:r w:rsidRPr="00433986">
        <w:rPr>
          <w:rFonts w:ascii="Tahoma" w:hAnsi="Tahoma" w:cs="Tahoma"/>
          <w:sz w:val="21"/>
          <w:szCs w:val="21"/>
          <w:lang w:val="es-BO"/>
        </w:rPr>
        <w:tab/>
        <w:t xml:space="preserve">Finalizadas las inspecciones y certificaciones de los bienes y en caso de existir observaciones, los que no cumplan con las condiciones requeridas no podrán ser </w:t>
      </w:r>
      <w:proofErr w:type="spellStart"/>
      <w:r w:rsidRPr="00433986">
        <w:rPr>
          <w:rFonts w:ascii="Tahoma" w:hAnsi="Tahoma" w:cs="Tahoma"/>
          <w:sz w:val="21"/>
          <w:szCs w:val="21"/>
          <w:lang w:val="es-BO"/>
        </w:rPr>
        <w:t>recepcionados</w:t>
      </w:r>
      <w:proofErr w:type="spellEnd"/>
      <w:r w:rsidRPr="00433986">
        <w:rPr>
          <w:rFonts w:ascii="Tahoma" w:hAnsi="Tahoma" w:cs="Tahoma"/>
          <w:sz w:val="21"/>
          <w:szCs w:val="21"/>
          <w:lang w:val="es-BO"/>
        </w:rPr>
        <w:t>, el PROVEEDOR deberá cambiar las mismas en un plazo no mayor a treinta (30) días calendario a partir de la fecha de finalización de las inspecciones y certificación.</w:t>
      </w:r>
    </w:p>
    <w:p w:rsidR="00597282" w:rsidRPr="00433986" w:rsidRDefault="00597282" w:rsidP="00597282">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w:t>
      </w:r>
      <w:r>
        <w:rPr>
          <w:rFonts w:ascii="Tahoma" w:hAnsi="Tahoma" w:cs="Tahoma"/>
          <w:sz w:val="21"/>
          <w:szCs w:val="21"/>
          <w:lang w:val="es-BO"/>
        </w:rPr>
        <w:t>ENTEL</w:t>
      </w:r>
      <w:r w:rsidRPr="00433986">
        <w:rPr>
          <w:rFonts w:ascii="Tahoma" w:hAnsi="Tahoma" w:cs="Tahoma"/>
          <w:sz w:val="21"/>
          <w:szCs w:val="21"/>
          <w:lang w:val="es-BO"/>
        </w:rPr>
        <w:t xml:space="preserve"> S.A. emitirá el respectivo Certificado de Aceptación Definitiva.</w:t>
      </w:r>
    </w:p>
    <w:p w:rsidR="00597282" w:rsidRPr="00433986" w:rsidRDefault="00597282" w:rsidP="00597282">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rsidR="00597282" w:rsidRPr="00433986" w:rsidRDefault="00597282" w:rsidP="00597282">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En caso de existir dudas sobre los bienes objeto del presente contrato, consultar en forma inmediata y oportunamente a la supervisión de </w:t>
      </w:r>
      <w:r>
        <w:rPr>
          <w:rFonts w:ascii="Tahoma" w:eastAsia="Calibri" w:hAnsi="Tahoma" w:cs="Tahoma"/>
          <w:sz w:val="21"/>
          <w:szCs w:val="21"/>
        </w:rPr>
        <w:t>ENTEL</w:t>
      </w:r>
      <w:r w:rsidRPr="00433986">
        <w:rPr>
          <w:rFonts w:ascii="Tahoma" w:eastAsia="Calibri" w:hAnsi="Tahoma" w:cs="Tahoma"/>
          <w:sz w:val="21"/>
          <w:szCs w:val="21"/>
        </w:rPr>
        <w:t xml:space="preserve"> S.A.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Presentar y entregar toda la documentación técnica solicitada de acuerdo a lo requerido por </w:t>
      </w:r>
      <w:r>
        <w:rPr>
          <w:rFonts w:ascii="Tahoma" w:eastAsia="Calibri" w:hAnsi="Tahoma" w:cs="Tahoma"/>
          <w:sz w:val="21"/>
          <w:szCs w:val="21"/>
        </w:rPr>
        <w:t>ENTEL</w:t>
      </w:r>
      <w:r w:rsidRPr="00433986">
        <w:rPr>
          <w:rFonts w:ascii="Tahoma" w:eastAsia="Calibri" w:hAnsi="Tahoma" w:cs="Tahoma"/>
          <w:sz w:val="21"/>
          <w:szCs w:val="21"/>
        </w:rPr>
        <w:t xml:space="preserve"> S.A.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El supervisor, será el interlocutor oficial con </w:t>
      </w:r>
      <w:r>
        <w:rPr>
          <w:rFonts w:ascii="Tahoma" w:eastAsia="Calibri" w:hAnsi="Tahoma" w:cs="Tahoma"/>
          <w:sz w:val="21"/>
          <w:szCs w:val="21"/>
        </w:rPr>
        <w:t>ENTEL</w:t>
      </w:r>
      <w:r w:rsidRPr="00433986">
        <w:rPr>
          <w:rFonts w:ascii="Tahoma" w:eastAsia="Calibri" w:hAnsi="Tahoma" w:cs="Tahoma"/>
          <w:sz w:val="21"/>
          <w:szCs w:val="21"/>
        </w:rPr>
        <w:t xml:space="preserve"> S.A. y será responsable de la ejecución y seguimiento de la entrega de los bienes y accesorios en los lugares determinados por </w:t>
      </w:r>
      <w:r>
        <w:rPr>
          <w:rFonts w:ascii="Tahoma" w:eastAsia="Calibri" w:hAnsi="Tahoma" w:cs="Tahoma"/>
          <w:sz w:val="21"/>
          <w:szCs w:val="21"/>
        </w:rPr>
        <w:t>ENTEL</w:t>
      </w:r>
      <w:r w:rsidRPr="00433986">
        <w:rPr>
          <w:rFonts w:ascii="Tahoma" w:eastAsia="Calibri" w:hAnsi="Tahoma" w:cs="Tahoma"/>
          <w:sz w:val="21"/>
          <w:szCs w:val="21"/>
        </w:rPr>
        <w:t xml:space="preserve"> S.A.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Garantizar que los bienes y accesorios objeto del presente contrato se encuentren en perfectas condiciones, sin ningún daño, mediante un certificado emitido a favor de </w:t>
      </w:r>
      <w:r>
        <w:rPr>
          <w:rFonts w:ascii="Tahoma" w:eastAsia="Calibri" w:hAnsi="Tahoma" w:cs="Tahoma"/>
          <w:sz w:val="21"/>
          <w:szCs w:val="21"/>
        </w:rPr>
        <w:t>ENTEL</w:t>
      </w:r>
      <w:r w:rsidRPr="00433986">
        <w:rPr>
          <w:rFonts w:ascii="Tahoma" w:eastAsia="Calibri" w:hAnsi="Tahoma" w:cs="Tahoma"/>
          <w:sz w:val="21"/>
          <w:szCs w:val="21"/>
        </w:rPr>
        <w:t xml:space="preserve"> S.A.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Pr>
          <w:rFonts w:ascii="Tahoma" w:eastAsia="Calibri" w:hAnsi="Tahoma" w:cs="Tahoma"/>
          <w:sz w:val="21"/>
          <w:szCs w:val="21"/>
        </w:rPr>
        <w:t>ENTEL</w:t>
      </w:r>
      <w:r w:rsidRPr="00433986">
        <w:rPr>
          <w:rFonts w:ascii="Tahoma" w:eastAsia="Calibri" w:hAnsi="Tahoma" w:cs="Tahoma"/>
          <w:sz w:val="21"/>
          <w:szCs w:val="21"/>
        </w:rPr>
        <w:t xml:space="preserve"> S.A. dentro de los dos (2) días hábiles siguientes.</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Pr>
          <w:rFonts w:ascii="Tahoma" w:eastAsia="Calibri" w:hAnsi="Tahoma" w:cs="Tahoma"/>
          <w:sz w:val="21"/>
          <w:szCs w:val="21"/>
        </w:rPr>
        <w:t>ENTEL</w:t>
      </w:r>
      <w:r w:rsidRPr="00433986">
        <w:rPr>
          <w:rFonts w:ascii="Tahoma" w:eastAsia="Calibri" w:hAnsi="Tahoma" w:cs="Tahoma"/>
          <w:sz w:val="21"/>
          <w:szCs w:val="21"/>
        </w:rPr>
        <w:t xml:space="preserve"> S.A. y cuando éste así lo requiera.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Su personal en tanto y cuanto se encuentre en ambientes, vehículos, predios, etc. de </w:t>
      </w:r>
      <w:r>
        <w:rPr>
          <w:rFonts w:ascii="Tahoma" w:eastAsia="Calibri" w:hAnsi="Tahoma" w:cs="Tahoma"/>
          <w:sz w:val="21"/>
          <w:szCs w:val="21"/>
        </w:rPr>
        <w:t>ENTEL</w:t>
      </w:r>
      <w:r w:rsidRPr="00433986">
        <w:rPr>
          <w:rFonts w:ascii="Tahoma" w:eastAsia="Calibri" w:hAnsi="Tahoma" w:cs="Tahoma"/>
          <w:sz w:val="21"/>
          <w:szCs w:val="21"/>
        </w:rPr>
        <w:t xml:space="preserve"> S.A. deberá cumplir con todos los procedimientos y normas de seguridad establecidas por </w:t>
      </w:r>
      <w:r>
        <w:rPr>
          <w:rFonts w:ascii="Tahoma" w:eastAsia="Calibri" w:hAnsi="Tahoma" w:cs="Tahoma"/>
          <w:sz w:val="21"/>
          <w:szCs w:val="21"/>
        </w:rPr>
        <w:t>ENTEL</w:t>
      </w:r>
      <w:r w:rsidRPr="00433986">
        <w:rPr>
          <w:rFonts w:ascii="Tahoma" w:eastAsia="Calibri" w:hAnsi="Tahoma" w:cs="Tahoma"/>
          <w:sz w:val="21"/>
          <w:szCs w:val="21"/>
        </w:rPr>
        <w:t xml:space="preserve"> S.A.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 xml:space="preserve">Durante la ejecución del contrato y el periodo de garantía proporcionará un </w:t>
      </w:r>
      <w:proofErr w:type="spellStart"/>
      <w:r w:rsidRPr="00433986">
        <w:rPr>
          <w:rFonts w:ascii="Tahoma" w:hAnsi="Tahoma" w:cs="Tahoma"/>
          <w:sz w:val="21"/>
          <w:szCs w:val="21"/>
        </w:rPr>
        <w:t>toll</w:t>
      </w:r>
      <w:proofErr w:type="spellEnd"/>
      <w:r w:rsidRPr="00433986">
        <w:rPr>
          <w:rFonts w:ascii="Tahoma" w:hAnsi="Tahoma" w:cs="Tahoma"/>
          <w:sz w:val="21"/>
          <w:szCs w:val="21"/>
        </w:rPr>
        <w:t xml:space="preserve"> free para que </w:t>
      </w:r>
      <w:r>
        <w:rPr>
          <w:rFonts w:ascii="Tahoma" w:hAnsi="Tahoma" w:cs="Tahoma"/>
          <w:sz w:val="21"/>
          <w:szCs w:val="21"/>
        </w:rPr>
        <w:t>ENTEL</w:t>
      </w:r>
      <w:r w:rsidRPr="00433986">
        <w:rPr>
          <w:rFonts w:ascii="Tahoma" w:hAnsi="Tahoma" w:cs="Tahoma"/>
          <w:sz w:val="21"/>
          <w:szCs w:val="21"/>
        </w:rPr>
        <w:t xml:space="preserve"> efectúe cualquier consulta que requiera.</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lastRenderedPageBreak/>
        <w:t xml:space="preserve">Deberá entregar a </w:t>
      </w:r>
      <w:r>
        <w:rPr>
          <w:rFonts w:ascii="Tahoma" w:eastAsia="Calibri" w:hAnsi="Tahoma" w:cs="Tahoma"/>
          <w:spacing w:val="-3"/>
          <w:sz w:val="21"/>
          <w:szCs w:val="21"/>
          <w:lang w:val="es-BO"/>
        </w:rPr>
        <w:t>ENTEL</w:t>
      </w:r>
      <w:r w:rsidRPr="00433986">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rsidR="00597282" w:rsidRPr="00433986" w:rsidRDefault="00597282" w:rsidP="005D77D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Para fines de transporte y traslado de los bienes, entregará a </w:t>
      </w:r>
      <w:r>
        <w:rPr>
          <w:rFonts w:ascii="Tahoma" w:eastAsia="Calibri" w:hAnsi="Tahoma" w:cs="Tahoma"/>
          <w:sz w:val="21"/>
          <w:szCs w:val="21"/>
        </w:rPr>
        <w:t>ENTEL</w:t>
      </w:r>
      <w:r w:rsidRPr="00433986">
        <w:rPr>
          <w:rFonts w:ascii="Tahoma" w:eastAsia="Calibri" w:hAnsi="Tahoma" w:cs="Tahoma"/>
          <w:sz w:val="21"/>
          <w:szCs w:val="21"/>
        </w:rPr>
        <w:t xml:space="preserve"> S.A. copias legalizadas del documento único de importación DUI, copias legalizadas de la factura entregada a </w:t>
      </w:r>
      <w:r>
        <w:rPr>
          <w:rFonts w:ascii="Tahoma" w:eastAsia="Calibri" w:hAnsi="Tahoma" w:cs="Tahoma"/>
          <w:sz w:val="21"/>
          <w:szCs w:val="21"/>
        </w:rPr>
        <w:t>ENTEL</w:t>
      </w:r>
      <w:r w:rsidRPr="00433986">
        <w:rPr>
          <w:rFonts w:ascii="Tahoma" w:eastAsia="Calibri" w:hAnsi="Tahoma" w:cs="Tahoma"/>
          <w:sz w:val="21"/>
          <w:szCs w:val="21"/>
        </w:rPr>
        <w:t xml:space="preserve"> S.A., copias del </w:t>
      </w:r>
      <w:proofErr w:type="spellStart"/>
      <w:r w:rsidRPr="00433986">
        <w:rPr>
          <w:rFonts w:ascii="Tahoma" w:eastAsia="Calibri" w:hAnsi="Tahoma" w:cs="Tahoma"/>
          <w:sz w:val="21"/>
          <w:szCs w:val="21"/>
        </w:rPr>
        <w:t>Packing</w:t>
      </w:r>
      <w:proofErr w:type="spellEnd"/>
      <w:r w:rsidRPr="00433986">
        <w:rPr>
          <w:rFonts w:ascii="Tahoma" w:eastAsia="Calibri" w:hAnsi="Tahoma" w:cs="Tahoma"/>
          <w:sz w:val="21"/>
          <w:szCs w:val="21"/>
        </w:rPr>
        <w:t xml:space="preserve"> </w:t>
      </w:r>
      <w:proofErr w:type="spellStart"/>
      <w:r w:rsidRPr="00433986">
        <w:rPr>
          <w:rFonts w:ascii="Tahoma" w:eastAsia="Calibri" w:hAnsi="Tahoma" w:cs="Tahoma"/>
          <w:sz w:val="21"/>
          <w:szCs w:val="21"/>
        </w:rPr>
        <w:t>List</w:t>
      </w:r>
      <w:proofErr w:type="spellEnd"/>
      <w:r w:rsidRPr="00433986">
        <w:rPr>
          <w:rFonts w:ascii="Tahoma" w:eastAsia="Calibri" w:hAnsi="Tahoma" w:cs="Tahoma"/>
          <w:sz w:val="21"/>
          <w:szCs w:val="21"/>
        </w:rPr>
        <w:t>.</w:t>
      </w:r>
      <w:r w:rsidRPr="00433986">
        <w:rPr>
          <w:rFonts w:ascii="Tahoma" w:hAnsi="Tahoma" w:cs="Tahoma"/>
          <w:sz w:val="21"/>
          <w:szCs w:val="21"/>
          <w:lang w:val="es-BO"/>
        </w:rPr>
        <w:t>Entregar todos los bienes y accesorios objeto del presente contrato totalmente nuevos y sin uso.</w:t>
      </w:r>
    </w:p>
    <w:p w:rsidR="00597282" w:rsidRPr="00433986" w:rsidRDefault="00597282" w:rsidP="00597282">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r>
      <w:r>
        <w:rPr>
          <w:rFonts w:ascii="Tahoma" w:hAnsi="Tahoma" w:cs="Tahoma"/>
          <w:sz w:val="22"/>
          <w:szCs w:val="22"/>
        </w:rPr>
        <w:t>ENTEL</w:t>
      </w:r>
      <w:r w:rsidRPr="00433986">
        <w:rPr>
          <w:rFonts w:ascii="Tahoma" w:hAnsi="Tahoma" w:cs="Tahoma"/>
          <w:sz w:val="22"/>
          <w:szCs w:val="22"/>
        </w:rPr>
        <w:t xml:space="preserve"> S.A.:</w:t>
      </w:r>
    </w:p>
    <w:p w:rsidR="00597282" w:rsidRPr="00433986" w:rsidRDefault="00597282" w:rsidP="00597282">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rsidR="00597282" w:rsidRPr="00433986" w:rsidRDefault="00597282" w:rsidP="00597282">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rsidR="00597282" w:rsidRPr="00433986" w:rsidRDefault="00597282" w:rsidP="00597282">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 xml:space="preserve">La responsabilidad de supervisión, fiscalización y verificación del cumplimiento del presente contrato por parte de </w:t>
      </w:r>
      <w:r>
        <w:rPr>
          <w:rFonts w:cs="Tahoma"/>
          <w:b w:val="0"/>
          <w:iCs/>
          <w:color w:val="000000"/>
          <w:spacing w:val="-3"/>
          <w:lang w:val="es-BO"/>
        </w:rPr>
        <w:t>ENTEL</w:t>
      </w:r>
      <w:r w:rsidRPr="00433986">
        <w:rPr>
          <w:rFonts w:cs="Tahoma"/>
          <w:b w:val="0"/>
          <w:iCs/>
          <w:color w:val="000000"/>
          <w:spacing w:val="-3"/>
          <w:lang w:val="es-BO"/>
        </w:rPr>
        <w:t xml:space="preserve"> S.A. estará a cargo de la Subgerencia </w:t>
      </w:r>
      <w:proofErr w:type="gramStart"/>
      <w:r w:rsidRPr="00433986">
        <w:rPr>
          <w:rFonts w:cs="Tahoma"/>
          <w:b w:val="0"/>
          <w:iCs/>
          <w:color w:val="000000"/>
          <w:spacing w:val="-3"/>
          <w:lang w:val="es-BO"/>
        </w:rPr>
        <w:t>de …</w:t>
      </w:r>
      <w:proofErr w:type="gramEnd"/>
      <w:r w:rsidRPr="00433986">
        <w:rPr>
          <w:rFonts w:cs="Tahoma"/>
          <w:b w:val="0"/>
          <w:iCs/>
          <w:color w:val="000000"/>
          <w:spacing w:val="-3"/>
          <w:lang w:val="es-BO"/>
        </w:rPr>
        <w:t xml:space="preserve">…………………… dependiente de la Gerencia Nacional </w:t>
      </w:r>
      <w:proofErr w:type="gramStart"/>
      <w:r w:rsidRPr="00433986">
        <w:rPr>
          <w:rFonts w:cs="Tahoma"/>
          <w:b w:val="0"/>
          <w:iCs/>
          <w:color w:val="000000"/>
          <w:spacing w:val="-3"/>
          <w:lang w:val="es-BO"/>
        </w:rPr>
        <w:t>de …</w:t>
      </w:r>
      <w:proofErr w:type="gramEnd"/>
      <w:r w:rsidRPr="00433986">
        <w:rPr>
          <w:rFonts w:cs="Tahoma"/>
          <w:b w:val="0"/>
          <w:iCs/>
          <w:color w:val="000000"/>
          <w:spacing w:val="-3"/>
          <w:lang w:val="es-BO"/>
        </w:rPr>
        <w:t>………………</w:t>
      </w:r>
    </w:p>
    <w:p w:rsidR="00597282" w:rsidRPr="00433986" w:rsidRDefault="00597282" w:rsidP="00597282">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 xml:space="preserve">En casos de incumplimiento de plazos del PROVEEDOR en la entrega de los bienes objeto del presente contrato, </w:t>
      </w:r>
      <w:r>
        <w:rPr>
          <w:rFonts w:ascii="Tahoma" w:hAnsi="Tahoma" w:cs="Tahoma"/>
          <w:sz w:val="21"/>
          <w:szCs w:val="21"/>
          <w:lang w:val="es-BO"/>
        </w:rPr>
        <w:t>ENTEL</w:t>
      </w:r>
      <w:r w:rsidRPr="00433986">
        <w:rPr>
          <w:rFonts w:ascii="Tahoma" w:hAnsi="Tahoma" w:cs="Tahoma"/>
          <w:sz w:val="21"/>
          <w:szCs w:val="21"/>
          <w:lang w:val="es-BO"/>
        </w:rPr>
        <w:t xml:space="preserve"> S.A. aplicará las siguientes multas:</w:t>
      </w:r>
    </w:p>
    <w:p w:rsidR="00597282" w:rsidRPr="00433986" w:rsidRDefault="00597282" w:rsidP="00597282">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Pr>
          <w:rFonts w:ascii="Tahoma" w:hAnsi="Tahoma" w:cs="Tahoma"/>
          <w:sz w:val="21"/>
          <w:szCs w:val="21"/>
          <w:lang w:val="es-BO"/>
        </w:rPr>
        <w:t>ENTEL</w:t>
      </w:r>
      <w:r w:rsidRPr="00433986">
        <w:rPr>
          <w:rFonts w:ascii="Tahoma" w:hAnsi="Tahoma" w:cs="Tahoma"/>
          <w:sz w:val="21"/>
          <w:szCs w:val="21"/>
          <w:lang w:val="es-BO"/>
        </w:rPr>
        <w:t xml:space="preserve"> S.A. fuera de plazo, con carácter acumulativo hasta un valor máximo del veinte por ciento (20%) del valor total del contrato. En caso que el monto acumulado exceda el veinte por ciento (20%) del valor total del contrato </w:t>
      </w:r>
      <w:r>
        <w:rPr>
          <w:rFonts w:ascii="Tahoma" w:hAnsi="Tahoma" w:cs="Tahoma"/>
          <w:sz w:val="21"/>
          <w:szCs w:val="21"/>
          <w:lang w:val="es-BO"/>
        </w:rPr>
        <w:t>ENTEL</w:t>
      </w:r>
      <w:r w:rsidRPr="00433986">
        <w:rPr>
          <w:rFonts w:ascii="Tahoma" w:hAnsi="Tahoma" w:cs="Tahoma"/>
          <w:sz w:val="21"/>
          <w:szCs w:val="21"/>
          <w:lang w:val="es-BO"/>
        </w:rPr>
        <w:t xml:space="preserve"> S.A. aplicará las multas de manera acumulativa hasta el porcentaje máximo señalado o facultativamente </w:t>
      </w:r>
      <w:r>
        <w:rPr>
          <w:rFonts w:ascii="Tahoma" w:hAnsi="Tahoma" w:cs="Tahoma"/>
          <w:sz w:val="21"/>
          <w:szCs w:val="21"/>
          <w:lang w:val="es-BO"/>
        </w:rPr>
        <w:t>ENTEL</w:t>
      </w:r>
      <w:r w:rsidRPr="00433986">
        <w:rPr>
          <w:rFonts w:ascii="Tahoma" w:hAnsi="Tahoma" w:cs="Tahoma"/>
          <w:sz w:val="21"/>
          <w:szCs w:val="21"/>
          <w:lang w:val="es-BO"/>
        </w:rPr>
        <w:t xml:space="preserve"> S.A. según sus intereses, podrá determinar la resolución del contrato, sin perjuicio de ejecutar la garantía de cumplimiento de contrato y exigir el resarcimiento por daños y perjuicios.</w:t>
      </w:r>
    </w:p>
    <w:p w:rsidR="00597282" w:rsidRPr="00433986" w:rsidRDefault="00597282" w:rsidP="00597282">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r>
      <w:r>
        <w:rPr>
          <w:rFonts w:ascii="Tahoma" w:hAnsi="Tahoma" w:cs="Tahoma"/>
          <w:sz w:val="21"/>
          <w:szCs w:val="21"/>
          <w:lang w:val="es-BO"/>
        </w:rPr>
        <w:t>ENTEL</w:t>
      </w:r>
      <w:r w:rsidRPr="00433986">
        <w:rPr>
          <w:rFonts w:ascii="Tahoma" w:hAnsi="Tahoma" w:cs="Tahoma"/>
          <w:sz w:val="21"/>
          <w:szCs w:val="21"/>
          <w:lang w:val="es-BO"/>
        </w:rPr>
        <w:t xml:space="preserve"> S.A., notificará al PROVEEDOR, de manera oficial sobre la aplicación de multas. El PROVEEDOR, podrá presentar los descargos que considere necesarios dentro del plazo de tres (3) días hábiles de recibida la notificación. Los descargos serán considerados o desestimados por </w:t>
      </w:r>
      <w:r>
        <w:rPr>
          <w:rFonts w:ascii="Tahoma" w:hAnsi="Tahoma" w:cs="Tahoma"/>
          <w:sz w:val="21"/>
          <w:szCs w:val="21"/>
          <w:lang w:val="es-BO"/>
        </w:rPr>
        <w:t>ENTEL</w:t>
      </w:r>
      <w:r w:rsidRPr="00433986">
        <w:rPr>
          <w:rFonts w:ascii="Tahoma" w:hAnsi="Tahoma" w:cs="Tahoma"/>
          <w:sz w:val="21"/>
          <w:szCs w:val="21"/>
          <w:lang w:val="es-BO"/>
        </w:rPr>
        <w:t xml:space="preserve"> S.A., en caso de improcedencia se aplicarán las multas notificadas al Proveedor. Es atribución de </w:t>
      </w:r>
      <w:r>
        <w:rPr>
          <w:rFonts w:ascii="Tahoma" w:hAnsi="Tahoma" w:cs="Tahoma"/>
          <w:sz w:val="21"/>
          <w:szCs w:val="21"/>
          <w:lang w:val="es-BO"/>
        </w:rPr>
        <w:t>ENTEL</w:t>
      </w:r>
      <w:r w:rsidRPr="00433986">
        <w:rPr>
          <w:rFonts w:ascii="Tahoma" w:hAnsi="Tahoma" w:cs="Tahoma"/>
          <w:sz w:val="21"/>
          <w:szCs w:val="21"/>
          <w:lang w:val="es-BO"/>
        </w:rPr>
        <w:t xml:space="preserve"> SA considerar o rechazar los descargos presentados por el proveedor por falta de prueba.</w:t>
      </w:r>
    </w:p>
    <w:p w:rsidR="00597282" w:rsidRPr="00F17842" w:rsidRDefault="00597282" w:rsidP="00597282">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 xml:space="preserve">En caso que por error u omisión del PROVEEDOR, o por retrasos en el cumplimiento de las actividades bajo su responsabilidad, </w:t>
      </w:r>
      <w:r>
        <w:rPr>
          <w:rFonts w:ascii="Tahoma" w:hAnsi="Tahoma" w:cs="Tahoma"/>
          <w:sz w:val="21"/>
          <w:szCs w:val="21"/>
          <w:lang w:val="es-BO"/>
        </w:rPr>
        <w:t>ENTEL</w:t>
      </w:r>
      <w:r w:rsidRPr="00433986">
        <w:rPr>
          <w:rFonts w:ascii="Tahoma" w:hAnsi="Tahoma" w:cs="Tahoma"/>
          <w:sz w:val="21"/>
          <w:szCs w:val="21"/>
          <w:lang w:val="es-BO"/>
        </w:rPr>
        <w:t xml:space="preserve"> S.A. incurra por cuenta propia en gastos adicionales y extraordinarios, el PROVEEDOR tiene la obligación de resarcir los montos correspondientes de dichos gastos en cuentas bancarias de </w:t>
      </w:r>
      <w:r>
        <w:rPr>
          <w:rFonts w:ascii="Tahoma" w:hAnsi="Tahoma" w:cs="Tahoma"/>
          <w:sz w:val="21"/>
          <w:szCs w:val="21"/>
          <w:lang w:val="es-BO"/>
        </w:rPr>
        <w:t>ENTEL</w:t>
      </w:r>
      <w:r w:rsidRPr="00433986">
        <w:rPr>
          <w:rFonts w:ascii="Tahoma" w:hAnsi="Tahoma" w:cs="Tahoma"/>
          <w:sz w:val="21"/>
          <w:szCs w:val="21"/>
          <w:lang w:val="es-BO"/>
        </w:rPr>
        <w:t xml:space="preserve"> S.A.</w:t>
      </w:r>
    </w:p>
    <w:p w:rsidR="00597282" w:rsidRPr="00F96568" w:rsidRDefault="00597282" w:rsidP="00597282">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2627FD" w:rsidRDefault="002627FD" w:rsidP="00597282">
      <w:pPr>
        <w:widowControl w:val="0"/>
        <w:suppressLineNumbers/>
        <w:tabs>
          <w:tab w:val="decimal" w:pos="-2835"/>
          <w:tab w:val="left" w:pos="851"/>
        </w:tabs>
        <w:suppressAutoHyphens/>
        <w:spacing w:before="120"/>
        <w:contextualSpacing/>
        <w:jc w:val="both"/>
        <w:rPr>
          <w:rFonts w:ascii="Tahoma" w:hAnsi="Tahoma" w:cs="Tahoma"/>
          <w:b/>
          <w:bCs/>
          <w:sz w:val="22"/>
          <w:szCs w:val="22"/>
          <w:u w:val="single"/>
        </w:rPr>
      </w:pPr>
    </w:p>
    <w:p w:rsidR="00597282" w:rsidRDefault="00597282" w:rsidP="00597282">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lastRenderedPageBreak/>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597282" w:rsidRPr="00AB321F" w:rsidRDefault="00597282" w:rsidP="00597282">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w:t>
      </w:r>
      <w:r w:rsidRPr="00AB321F">
        <w:rPr>
          <w:rFonts w:ascii="Tahoma" w:eastAsia="Calibri" w:hAnsi="Tahoma" w:cs="Tahoma"/>
          <w:sz w:val="21"/>
          <w:szCs w:val="21"/>
        </w:rPr>
        <w:t xml:space="preserve">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597282" w:rsidRPr="00AB321F" w:rsidRDefault="00597282" w:rsidP="00597282">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Pr>
          <w:rFonts w:ascii="Tahoma" w:eastAsia="Calibri" w:hAnsi="Tahoma" w:cs="Tahoma"/>
          <w:sz w:val="21"/>
          <w:szCs w:val="21"/>
        </w:rPr>
        <w:t>ENTEL</w:t>
      </w:r>
      <w:r w:rsidRPr="00AB321F">
        <w:rPr>
          <w:rFonts w:ascii="Tahoma" w:eastAsia="Calibri" w:hAnsi="Tahoma" w:cs="Tahoma"/>
          <w:sz w:val="21"/>
          <w:szCs w:val="21"/>
        </w:rPr>
        <w:t xml:space="preserve"> S.A. de cualquier responsabilidad inherente.</w:t>
      </w:r>
    </w:p>
    <w:p w:rsidR="00597282" w:rsidRPr="00AB321F" w:rsidRDefault="00597282" w:rsidP="00597282">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w:t>
      </w:r>
      <w:r w:rsidRPr="00AB321F">
        <w:rPr>
          <w:rFonts w:ascii="Tahoma" w:eastAsia="Calibri" w:hAnsi="Tahoma" w:cs="Tahoma"/>
          <w:sz w:val="21"/>
          <w:szCs w:val="21"/>
        </w:rPr>
        <w:t xml:space="preserve">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597282" w:rsidRDefault="00597282" w:rsidP="00597282">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 xml:space="preserve">En caso que </w:t>
      </w:r>
      <w:r>
        <w:rPr>
          <w:rFonts w:ascii="Tahoma" w:hAnsi="Tahoma" w:cs="Tahoma"/>
          <w:spacing w:val="-3"/>
          <w:sz w:val="22"/>
          <w:szCs w:val="22"/>
        </w:rPr>
        <w:t>ENTEL</w:t>
      </w:r>
      <w:r w:rsidRPr="00AB321F">
        <w:rPr>
          <w:rFonts w:ascii="Tahoma" w:hAnsi="Tahoma" w:cs="Tahoma"/>
          <w:spacing w:val="-3"/>
          <w:sz w:val="22"/>
          <w:szCs w:val="22"/>
        </w:rPr>
        <w:t xml:space="preserve">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w:t>
      </w:r>
      <w:r>
        <w:rPr>
          <w:rFonts w:ascii="Tahoma" w:hAnsi="Tahoma" w:cs="Tahoma"/>
          <w:spacing w:val="-3"/>
          <w:sz w:val="22"/>
          <w:szCs w:val="22"/>
        </w:rPr>
        <w:t>ENTEL</w:t>
      </w:r>
      <w:r w:rsidRPr="00F96568">
        <w:rPr>
          <w:rFonts w:ascii="Tahoma" w:hAnsi="Tahoma" w:cs="Tahoma"/>
          <w:spacing w:val="-3"/>
          <w:sz w:val="22"/>
          <w:szCs w:val="22"/>
        </w:rPr>
        <w:t xml:space="preserve"> S.A. podrá iniciar la acción civil ejecutiva contra el PROVEEDOR sin perjuicio de adoptar otras acciones legales por daños y perjuicios.</w:t>
      </w:r>
    </w:p>
    <w:p w:rsidR="00597282" w:rsidRPr="00F96568" w:rsidRDefault="00597282" w:rsidP="00597282">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rsidR="00597282" w:rsidRPr="00F96568" w:rsidRDefault="00597282" w:rsidP="00597282">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w:t>
      </w:r>
      <w:r>
        <w:rPr>
          <w:rFonts w:ascii="Tahoma" w:hAnsi="Tahoma" w:cs="Tahoma"/>
          <w:bCs/>
          <w:sz w:val="22"/>
          <w:szCs w:val="22"/>
        </w:rPr>
        <w:t>ENTEL</w:t>
      </w:r>
      <w:r w:rsidRPr="00F96568">
        <w:rPr>
          <w:rFonts w:ascii="Tahoma" w:hAnsi="Tahoma" w:cs="Tahoma"/>
          <w:bCs/>
          <w:sz w:val="22"/>
          <w:szCs w:val="22"/>
        </w:rPr>
        <w:t xml:space="preserve"> S.A. por el incumplimiento del PROVEEDOR a estas disposiciones, serán de exclusiva responsabilidad del PROVEEDOR, quien asumirá las sanciones y/o multas que se generen. </w:t>
      </w:r>
      <w:r>
        <w:rPr>
          <w:rFonts w:ascii="Tahoma" w:hAnsi="Tahoma" w:cs="Tahoma"/>
          <w:bCs/>
          <w:sz w:val="22"/>
          <w:szCs w:val="22"/>
        </w:rPr>
        <w:t>ENTEL</w:t>
      </w:r>
      <w:r w:rsidRPr="00F96568">
        <w:rPr>
          <w:rFonts w:ascii="Tahoma" w:hAnsi="Tahoma" w:cs="Tahoma"/>
          <w:bCs/>
          <w:sz w:val="22"/>
          <w:szCs w:val="22"/>
        </w:rPr>
        <w:t xml:space="preserve"> S.A. en función a la gravedad de las sanciones y/o multas interpuestas por los órganos competentes podrá seguir las acciones legales contra el PROVEEDOR a fin de resarcirse de cualquier daño o perjuicio que las sanciones generen.</w:t>
      </w:r>
    </w:p>
    <w:p w:rsidR="00597282" w:rsidRDefault="00597282" w:rsidP="00597282">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rsidR="00597282" w:rsidRDefault="00597282" w:rsidP="00597282">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Pr>
          <w:rFonts w:ascii="Tahoma" w:hAnsi="Tahoma" w:cs="Tahoma"/>
          <w:bCs/>
          <w:sz w:val="21"/>
          <w:szCs w:val="21"/>
        </w:rPr>
        <w:t>ENTEL</w:t>
      </w:r>
      <w:r w:rsidRPr="00433986">
        <w:rPr>
          <w:rFonts w:ascii="Tahoma" w:hAnsi="Tahoma" w:cs="Tahoma"/>
          <w:bCs/>
          <w:sz w:val="21"/>
          <w:szCs w:val="21"/>
        </w:rPr>
        <w:t xml:space="preserve"> S.A. considerar o rechazar los descargos presentados por el proveedor por falta de insuficiencia de prueba.</w:t>
      </w:r>
    </w:p>
    <w:p w:rsidR="00597282" w:rsidRPr="00F96568" w:rsidRDefault="00597282" w:rsidP="00597282">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w:t>
      </w:r>
      <w:r>
        <w:rPr>
          <w:rFonts w:ascii="Tahoma" w:hAnsi="Tahoma" w:cs="Tahoma"/>
          <w:iCs/>
          <w:color w:val="000000"/>
          <w:sz w:val="22"/>
          <w:szCs w:val="22"/>
          <w:lang w:val="es-BO" w:eastAsia="es-BO"/>
        </w:rPr>
        <w:t>ENTEL</w:t>
      </w:r>
      <w:r w:rsidRPr="00F96568">
        <w:rPr>
          <w:rFonts w:ascii="Tahoma" w:hAnsi="Tahoma" w:cs="Tahoma"/>
          <w:iCs/>
          <w:color w:val="000000"/>
          <w:sz w:val="22"/>
          <w:szCs w:val="22"/>
          <w:lang w:val="es-BO" w:eastAsia="es-BO"/>
        </w:rPr>
        <w:t xml:space="preserve">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w:t>
      </w:r>
      <w:r>
        <w:rPr>
          <w:rFonts w:ascii="Tahoma" w:hAnsi="Tahoma" w:cs="Tahoma"/>
          <w:b/>
          <w:iCs/>
          <w:color w:val="000000"/>
          <w:sz w:val="22"/>
          <w:szCs w:val="22"/>
          <w:lang w:val="es-BO" w:eastAsia="es-BO"/>
        </w:rPr>
        <w:t>ENTEL S.A., NO APLICA PARA OTROS</w:t>
      </w:r>
      <w:r w:rsidRPr="000D32FC">
        <w:rPr>
          <w:rFonts w:ascii="Tahoma" w:hAnsi="Tahoma" w:cs="Tahoma"/>
          <w:b/>
          <w:iCs/>
          <w:color w:val="000000"/>
          <w:sz w:val="22"/>
          <w:szCs w:val="22"/>
          <w:lang w:val="es-BO" w:eastAsia="es-BO"/>
        </w:rPr>
        <w:t>).</w:t>
      </w:r>
    </w:p>
    <w:p w:rsidR="00597282" w:rsidRPr="00703BBC" w:rsidRDefault="00597282" w:rsidP="00597282">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lastRenderedPageBreak/>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color w:val="000000"/>
          <w:sz w:val="22"/>
          <w:szCs w:val="22"/>
          <w:lang w:val="es-BO"/>
        </w:rPr>
        <w:t>ENTEL</w:t>
      </w:r>
      <w:r w:rsidRPr="00F96568">
        <w:rPr>
          <w:rFonts w:ascii="Tahoma" w:hAnsi="Tahoma" w:cs="Tahoma"/>
          <w:iCs/>
          <w:color w:val="000000"/>
          <w:sz w:val="22"/>
          <w:szCs w:val="22"/>
          <w:lang w:val="es-BO"/>
        </w:rPr>
        <w:t xml:space="preserve">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rsidR="00597282" w:rsidRPr="00703BBC" w:rsidRDefault="00597282" w:rsidP="00597282">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rsidR="00597282" w:rsidRPr="00F96568" w:rsidRDefault="00597282" w:rsidP="00597282">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rsidR="00597282" w:rsidRPr="00F96568" w:rsidRDefault="00597282" w:rsidP="00597282">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 xml:space="preserve">Por </w:t>
      </w:r>
      <w:r>
        <w:rPr>
          <w:rFonts w:ascii="Tahoma" w:hAnsi="Tahoma" w:cs="Tahoma"/>
          <w:sz w:val="22"/>
          <w:szCs w:val="22"/>
          <w:lang w:val="es-BO"/>
        </w:rPr>
        <w:t>ENTEL</w:t>
      </w:r>
      <w:r w:rsidRPr="00F96568">
        <w:rPr>
          <w:rFonts w:ascii="Tahoma" w:hAnsi="Tahoma" w:cs="Tahoma"/>
          <w:sz w:val="22"/>
          <w:szCs w:val="22"/>
          <w:lang w:val="es-BO"/>
        </w:rPr>
        <w:t xml:space="preserve"> S.A.:</w:t>
      </w:r>
    </w:p>
    <w:p w:rsidR="00597282" w:rsidRPr="00F96568" w:rsidRDefault="00597282" w:rsidP="00597282">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rsidR="00597282" w:rsidRPr="00F96568" w:rsidRDefault="00597282" w:rsidP="00597282">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rsidR="00597282" w:rsidRPr="00F96568" w:rsidRDefault="00597282" w:rsidP="00597282">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rsidR="00597282" w:rsidRPr="00F96568" w:rsidRDefault="00597282" w:rsidP="00597282">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rsidR="00597282" w:rsidRPr="00F96568" w:rsidRDefault="00597282" w:rsidP="00597282">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rsidR="00597282" w:rsidRPr="00F96568" w:rsidRDefault="00597282" w:rsidP="00597282">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 xml:space="preserve">Si </w:t>
      </w:r>
      <w:r>
        <w:rPr>
          <w:rFonts w:ascii="Tahoma" w:hAnsi="Tahoma" w:cs="Tahoma"/>
          <w:bCs/>
          <w:color w:val="000000"/>
          <w:sz w:val="22"/>
          <w:szCs w:val="22"/>
          <w:lang w:val="es-BO"/>
        </w:rPr>
        <w:t>ENTEL</w:t>
      </w:r>
      <w:r w:rsidRPr="00F96568">
        <w:rPr>
          <w:rFonts w:ascii="Tahoma" w:hAnsi="Tahoma" w:cs="Tahoma"/>
          <w:bCs/>
          <w:color w:val="000000"/>
          <w:sz w:val="22"/>
          <w:szCs w:val="22"/>
          <w:lang w:val="es-BO"/>
        </w:rPr>
        <w:t xml:space="preserve"> S.A. demora injustificadamente en los pagos acordados.</w:t>
      </w:r>
    </w:p>
    <w:p w:rsidR="00597282" w:rsidRPr="00F96568" w:rsidRDefault="00597282" w:rsidP="00597282">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realizará la evaluación del incumplimiento y podrá definir si es aplicable la resolución del contrato ya sea parcial o total, sin que el PROVEEDOR, tenga la posibilidad de impugnar tal decisión.</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w:t>
      </w:r>
      <w:r>
        <w:rPr>
          <w:rFonts w:ascii="Tahoma" w:hAnsi="Tahoma" w:cs="Tahoma"/>
          <w:sz w:val="22"/>
          <w:szCs w:val="22"/>
          <w:lang w:val="es-BO"/>
        </w:rPr>
        <w:t>ENTEL</w:t>
      </w:r>
      <w:r w:rsidRPr="00F96568">
        <w:rPr>
          <w:rFonts w:ascii="Tahoma" w:hAnsi="Tahoma" w:cs="Tahoma"/>
          <w:sz w:val="22"/>
          <w:szCs w:val="22"/>
          <w:lang w:val="es-BO"/>
        </w:rPr>
        <w:t xml:space="preserve"> S.A., sin perjuicio de la obligación del PROVEEDOR, de resarcir a </w:t>
      </w:r>
      <w:r>
        <w:rPr>
          <w:rFonts w:ascii="Tahoma" w:hAnsi="Tahoma" w:cs="Tahoma"/>
          <w:sz w:val="22"/>
          <w:szCs w:val="22"/>
          <w:lang w:val="es-BO"/>
        </w:rPr>
        <w:t>ENTEL</w:t>
      </w:r>
      <w:r w:rsidRPr="00F96568">
        <w:rPr>
          <w:rFonts w:ascii="Tahoma" w:hAnsi="Tahoma" w:cs="Tahoma"/>
          <w:sz w:val="22"/>
          <w:szCs w:val="22"/>
          <w:lang w:val="es-BO"/>
        </w:rPr>
        <w:t xml:space="preserve"> S.A. por los daños y perjuicios ocasionados. </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w:t>
      </w:r>
      <w:r>
        <w:rPr>
          <w:rFonts w:ascii="Tahoma" w:hAnsi="Tahoma" w:cs="Tahoma"/>
          <w:sz w:val="22"/>
          <w:szCs w:val="22"/>
          <w:lang w:val="es-BO"/>
        </w:rPr>
        <w:t>ENTEL</w:t>
      </w:r>
      <w:r w:rsidRPr="00F96568">
        <w:rPr>
          <w:rFonts w:ascii="Tahoma" w:hAnsi="Tahoma" w:cs="Tahoma"/>
          <w:sz w:val="22"/>
          <w:szCs w:val="22"/>
          <w:lang w:val="es-BO"/>
        </w:rPr>
        <w:t xml:space="preserve">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w:t>
      </w:r>
      <w:r>
        <w:rPr>
          <w:rFonts w:ascii="Tahoma" w:hAnsi="Tahoma" w:cs="Tahoma"/>
          <w:sz w:val="22"/>
          <w:szCs w:val="22"/>
          <w:lang w:val="es-BO"/>
        </w:rPr>
        <w:t>ENTEL</w:t>
      </w:r>
      <w:r w:rsidRPr="00F96568">
        <w:rPr>
          <w:rFonts w:ascii="Tahoma" w:hAnsi="Tahoma" w:cs="Tahoma"/>
          <w:sz w:val="22"/>
          <w:szCs w:val="22"/>
          <w:lang w:val="es-BO"/>
        </w:rPr>
        <w:t xml:space="preserve"> S.A. y procederá con la devolución de la </w:t>
      </w:r>
      <w:r w:rsidRPr="00703BBC">
        <w:rPr>
          <w:rFonts w:ascii="Tahoma" w:hAnsi="Tahoma" w:cs="Tahoma"/>
          <w:sz w:val="22"/>
          <w:szCs w:val="22"/>
          <w:lang w:val="es-BO"/>
        </w:rPr>
        <w:t>garantía de cumplimiento de contrato.</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597282" w:rsidRPr="00F96568" w:rsidRDefault="00597282" w:rsidP="00597282">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w:t>
      </w:r>
      <w:r>
        <w:rPr>
          <w:rFonts w:ascii="Tahoma" w:hAnsi="Tahoma" w:cs="Tahoma"/>
          <w:bCs/>
          <w:sz w:val="22"/>
          <w:szCs w:val="22"/>
        </w:rPr>
        <w:t>ENTEL</w:t>
      </w:r>
      <w:r w:rsidRPr="00F96568">
        <w:rPr>
          <w:rFonts w:ascii="Tahoma" w:hAnsi="Tahoma" w:cs="Tahoma"/>
          <w:bCs/>
          <w:sz w:val="22"/>
          <w:szCs w:val="22"/>
        </w:rPr>
        <w:t xml:space="preserve"> S.A. se determine adelantar la fecha de conclusión del presente contrato en su totalidad o parcialmente, </w:t>
      </w:r>
      <w:r>
        <w:rPr>
          <w:rFonts w:ascii="Tahoma" w:hAnsi="Tahoma" w:cs="Tahoma"/>
          <w:bCs/>
          <w:sz w:val="22"/>
          <w:szCs w:val="22"/>
        </w:rPr>
        <w:t>ENTEL</w:t>
      </w:r>
      <w:r w:rsidRPr="00F96568">
        <w:rPr>
          <w:rFonts w:ascii="Tahoma" w:hAnsi="Tahoma" w:cs="Tahoma"/>
          <w:bCs/>
          <w:sz w:val="22"/>
          <w:szCs w:val="22"/>
        </w:rPr>
        <w:t xml:space="preserve"> S.A. comunicará al PROVEEDOR con sesenta (60) días calendario de anticipación. </w:t>
      </w:r>
    </w:p>
    <w:p w:rsidR="00597282" w:rsidRPr="00F96568" w:rsidRDefault="00597282" w:rsidP="00597282">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Pr>
          <w:rFonts w:ascii="Tahoma" w:hAnsi="Tahoma" w:cs="Tahoma"/>
          <w:snapToGrid w:val="0"/>
          <w:sz w:val="22"/>
          <w:szCs w:val="22"/>
          <w:lang w:val="es-BO"/>
        </w:rPr>
        <w:t>ENTEL</w:t>
      </w:r>
      <w:r w:rsidRPr="00F96568">
        <w:rPr>
          <w:rFonts w:ascii="Tahoma" w:hAnsi="Tahoma" w:cs="Tahoma"/>
          <w:snapToGrid w:val="0"/>
          <w:sz w:val="22"/>
          <w:szCs w:val="22"/>
          <w:lang w:val="es-BO"/>
        </w:rPr>
        <w:t xml:space="preserve"> S.A., podrá ejercer el derecho, si el caso aconseja, de realizar en cualquier momento auditorias técnicas o de cumplimiento que incluya la verificación de procesos y procedimientos de trabajo referidos a la ejecución del objeto del </w:t>
      </w:r>
      <w:r w:rsidRPr="00F96568">
        <w:rPr>
          <w:rFonts w:ascii="Tahoma" w:hAnsi="Tahoma" w:cs="Tahoma"/>
          <w:snapToGrid w:val="0"/>
          <w:sz w:val="22"/>
          <w:szCs w:val="22"/>
          <w:lang w:val="es-BO"/>
        </w:rPr>
        <w:lastRenderedPageBreak/>
        <w:t>presente contrato, que garanticen la efectividad, eficiencia, seguridad y control de operaciones, de acuerdo a las características del servicio contratado.</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w:t>
      </w:r>
      <w:r>
        <w:rPr>
          <w:rFonts w:ascii="Tahoma" w:hAnsi="Tahoma" w:cs="Tahoma"/>
          <w:sz w:val="22"/>
          <w:szCs w:val="22"/>
          <w:lang w:val="es-BO"/>
        </w:rPr>
        <w:t>ENTEL</w:t>
      </w:r>
      <w:r w:rsidRPr="00F96568">
        <w:rPr>
          <w:rFonts w:ascii="Tahoma" w:hAnsi="Tahoma" w:cs="Tahoma"/>
          <w:sz w:val="22"/>
          <w:szCs w:val="22"/>
          <w:lang w:val="es-BO"/>
        </w:rPr>
        <w:t xml:space="preserve"> S.A. reconoce todos los derechos de propiedad intelectual e industrial en los sistemas, servidores, infraestructura y materiales objeto del presente contrato, del PROVEEDOR. </w:t>
      </w:r>
    </w:p>
    <w:p w:rsidR="00597282" w:rsidRPr="00F96568" w:rsidRDefault="00597282" w:rsidP="00597282">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reconoce que la validez y la propiedad de copyright del PROVEEDOR en todos los materiales y piezas de repuestos, provistos, respecto a las mercancías y los derechos de logotipos y emblemas seguirán siendo de propiedad del PROVEEDOR. </w:t>
      </w:r>
    </w:p>
    <w:p w:rsidR="00597282" w:rsidRPr="00F96568" w:rsidRDefault="00597282" w:rsidP="00597282">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no podrá registrar las patentes del PROVEEDOR o su diseño industrial, tampoco podrá demandar ningún derecho o interés, cualquiera del copyright del PROVEEDOR dentro o fuera del Estado Plurinacional de Bolivia.</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Ante la presentación de un reclamo, en relación a la propiedad intelectual o interés u otros derechos y otros proporcionados de acuerdo al presente contrato, </w:t>
      </w:r>
      <w:r>
        <w:rPr>
          <w:rFonts w:ascii="Tahoma" w:hAnsi="Tahoma" w:cs="Tahoma"/>
          <w:sz w:val="22"/>
          <w:szCs w:val="22"/>
          <w:lang w:val="es-BO"/>
        </w:rPr>
        <w:t>ENTEL</w:t>
      </w:r>
      <w:r w:rsidRPr="00F96568">
        <w:rPr>
          <w:rFonts w:ascii="Tahoma" w:hAnsi="Tahoma" w:cs="Tahoma"/>
          <w:sz w:val="22"/>
          <w:szCs w:val="22"/>
          <w:lang w:val="es-BO"/>
        </w:rPr>
        <w:t xml:space="preserve"> S.A. deberá comunicar al PROVEEDOR por escrito tal hecho dentro de los treinta (30) días calendario, siguientes de conocido el mismo.</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Pr>
          <w:rFonts w:ascii="Tahoma" w:hAnsi="Tahoma" w:cs="Tahoma"/>
          <w:sz w:val="22"/>
          <w:szCs w:val="22"/>
          <w:lang w:val="es-BO"/>
        </w:rPr>
        <w:t>ENTEL</w:t>
      </w:r>
      <w:r w:rsidRPr="00F96568">
        <w:rPr>
          <w:rFonts w:ascii="Tahoma" w:hAnsi="Tahoma" w:cs="Tahoma"/>
          <w:sz w:val="22"/>
          <w:szCs w:val="22"/>
          <w:lang w:val="es-BO"/>
        </w:rPr>
        <w:t xml:space="preserve">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597282"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w:t>
      </w:r>
      <w:r>
        <w:rPr>
          <w:rFonts w:ascii="Tahoma" w:hAnsi="Tahoma" w:cs="Tahoma"/>
          <w:bCs/>
          <w:sz w:val="22"/>
          <w:szCs w:val="22"/>
          <w:lang w:val="es-BO"/>
        </w:rPr>
        <w:t>ENTEL</w:t>
      </w:r>
      <w:r w:rsidRPr="00F96568">
        <w:rPr>
          <w:rFonts w:ascii="Tahoma" w:hAnsi="Tahoma" w:cs="Tahoma"/>
          <w:bCs/>
          <w:sz w:val="22"/>
          <w:szCs w:val="22"/>
          <w:lang w:val="es-BO"/>
        </w:rPr>
        <w:t xml:space="preserve">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rsidR="00597282" w:rsidRDefault="00597282" w:rsidP="00597282">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2"/>
          <w:szCs w:val="22"/>
          <w:lang w:val="es-BO"/>
        </w:rPr>
        <w:t>ENTEL</w:t>
      </w:r>
      <w:r w:rsidRPr="00F96568">
        <w:rPr>
          <w:rFonts w:ascii="Tahoma" w:hAnsi="Tahoma" w:cs="Tahoma"/>
          <w:sz w:val="22"/>
          <w:szCs w:val="22"/>
          <w:lang w:val="es-BO"/>
        </w:rPr>
        <w:t xml:space="preserve"> S.A. de manera inmediata antes del cumplimiento de tal obligación.</w:t>
      </w:r>
    </w:p>
    <w:p w:rsidR="00597282" w:rsidRPr="00F96568" w:rsidRDefault="00597282" w:rsidP="00597282">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2"/>
          <w:szCs w:val="22"/>
          <w:lang w:val="es-BO"/>
        </w:rPr>
        <w:t>ENTEL</w:t>
      </w:r>
      <w:r w:rsidRPr="00F96568">
        <w:rPr>
          <w:rFonts w:ascii="Tahoma" w:hAnsi="Tahoma" w:cs="Tahoma"/>
          <w:sz w:val="22"/>
          <w:szCs w:val="22"/>
          <w:lang w:val="es-BO"/>
        </w:rPr>
        <w:t xml:space="preserve"> S.A.</w:t>
      </w:r>
    </w:p>
    <w:p w:rsidR="00597282" w:rsidRPr="00F96568" w:rsidRDefault="00597282" w:rsidP="00597282">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rsidR="00597282" w:rsidRPr="00F96568" w:rsidRDefault="00597282" w:rsidP="00597282">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rsidR="00597282" w:rsidRPr="00F96568" w:rsidRDefault="00597282" w:rsidP="00597282">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Dirección: </w:t>
      </w:r>
      <w:proofErr w:type="gramStart"/>
      <w:r w:rsidRPr="00F96568">
        <w:rPr>
          <w:rFonts w:ascii="Tahoma" w:hAnsi="Tahoma" w:cs="Tahoma"/>
          <w:sz w:val="22"/>
          <w:szCs w:val="22"/>
          <w:lang w:val="es-BO"/>
        </w:rPr>
        <w:t>…………………………………………..</w:t>
      </w:r>
      <w:proofErr w:type="gramEnd"/>
    </w:p>
    <w:p w:rsidR="00597282" w:rsidRPr="00F96568" w:rsidRDefault="00597282" w:rsidP="00597282">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Teléfonos: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 Fax …………………….</w:t>
      </w:r>
    </w:p>
    <w:p w:rsidR="00597282" w:rsidRPr="00F96568" w:rsidRDefault="00597282" w:rsidP="00597282">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roofErr w:type="gramStart"/>
      <w:r w:rsidRPr="00F96568">
        <w:rPr>
          <w:rFonts w:ascii="Tahoma" w:hAnsi="Tahoma" w:cs="Tahoma"/>
          <w:sz w:val="22"/>
          <w:szCs w:val="22"/>
          <w:lang w:val="es-BO"/>
        </w:rPr>
        <w:t>………………………………………………….</w:t>
      </w:r>
      <w:proofErr w:type="gramEnd"/>
    </w:p>
    <w:p w:rsidR="00597282" w:rsidRPr="00F96568" w:rsidRDefault="00597282" w:rsidP="00597282">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rsidR="00597282" w:rsidRPr="00F96568" w:rsidRDefault="00597282" w:rsidP="00597282">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r>
      <w:proofErr w:type="gramStart"/>
      <w:r w:rsidRPr="00F96568">
        <w:rPr>
          <w:rFonts w:ascii="Tahoma" w:hAnsi="Tahoma" w:cs="Tahoma"/>
          <w:sz w:val="22"/>
          <w:szCs w:val="22"/>
          <w:lang w:val="es-BO"/>
        </w:rPr>
        <w:t xml:space="preserve">A  </w:t>
      </w:r>
      <w:r>
        <w:rPr>
          <w:rFonts w:ascii="Tahoma" w:hAnsi="Tahoma" w:cs="Tahoma"/>
          <w:sz w:val="22"/>
          <w:szCs w:val="22"/>
          <w:lang w:val="es-BO"/>
        </w:rPr>
        <w:t>ENTEL</w:t>
      </w:r>
      <w:proofErr w:type="gramEnd"/>
      <w:r w:rsidRPr="00F96568">
        <w:rPr>
          <w:rFonts w:ascii="Tahoma" w:hAnsi="Tahoma" w:cs="Tahoma"/>
          <w:sz w:val="22"/>
          <w:szCs w:val="22"/>
          <w:lang w:val="es-BO"/>
        </w:rPr>
        <w:t xml:space="preserve"> S.A.:</w:t>
      </w:r>
      <w:r w:rsidRPr="00F96568">
        <w:rPr>
          <w:rFonts w:ascii="Tahoma" w:hAnsi="Tahoma" w:cs="Tahoma"/>
          <w:sz w:val="22"/>
          <w:szCs w:val="22"/>
          <w:lang w:val="es-BO"/>
        </w:rPr>
        <w:tab/>
      </w:r>
    </w:p>
    <w:p w:rsidR="00597282" w:rsidRPr="00F96568" w:rsidRDefault="00597282" w:rsidP="00597282">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rsidR="00597282" w:rsidRPr="00F96568" w:rsidRDefault="00597282" w:rsidP="00597282">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rsidR="00597282" w:rsidRPr="00F96568" w:rsidRDefault="00597282" w:rsidP="00597282">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rsidR="00597282" w:rsidRPr="00F96568" w:rsidRDefault="00597282" w:rsidP="00597282">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lastRenderedPageBreak/>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w:t>
      </w:r>
      <w:r>
        <w:rPr>
          <w:rFonts w:ascii="Tahoma" w:hAnsi="Tahoma" w:cs="Tahoma"/>
          <w:sz w:val="22"/>
          <w:szCs w:val="22"/>
          <w:lang w:val="es-BO"/>
        </w:rPr>
        <w:t>ENTEL</w:t>
      </w:r>
      <w:r w:rsidRPr="00F96568">
        <w:rPr>
          <w:rFonts w:ascii="Tahoma" w:hAnsi="Tahoma" w:cs="Tahoma"/>
          <w:sz w:val="22"/>
          <w:szCs w:val="22"/>
          <w:lang w:val="es-BO"/>
        </w:rPr>
        <w:t xml:space="preserve">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rsidR="00597282" w:rsidRPr="00F96568" w:rsidRDefault="00597282" w:rsidP="00597282">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rsidR="00597282" w:rsidRPr="00F96568" w:rsidRDefault="00597282" w:rsidP="00597282">
      <w:pPr>
        <w:contextualSpacing/>
        <w:jc w:val="both"/>
        <w:rPr>
          <w:rFonts w:ascii="Tahoma" w:hAnsi="Tahoma" w:cs="Tahoma"/>
          <w:b/>
          <w:sz w:val="22"/>
          <w:szCs w:val="22"/>
          <w:lang w:val="es-BO"/>
        </w:rPr>
      </w:pPr>
    </w:p>
    <w:p w:rsidR="00597282" w:rsidRPr="00F96568" w:rsidRDefault="00597282" w:rsidP="00597282">
      <w:pPr>
        <w:contextualSpacing/>
        <w:jc w:val="both"/>
        <w:rPr>
          <w:rFonts w:ascii="Tahoma" w:hAnsi="Tahoma" w:cs="Tahoma"/>
          <w:b/>
          <w:sz w:val="22"/>
          <w:szCs w:val="22"/>
          <w:lang w:val="es-BO"/>
        </w:rPr>
      </w:pPr>
    </w:p>
    <w:p w:rsidR="00597282" w:rsidRPr="00F96568" w:rsidRDefault="00597282" w:rsidP="00597282">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597282" w:rsidRPr="00F96568" w:rsidTr="0069540F">
        <w:trPr>
          <w:trHeight w:val="463"/>
        </w:trPr>
        <w:tc>
          <w:tcPr>
            <w:tcW w:w="4678" w:type="dxa"/>
            <w:shd w:val="clear" w:color="auto" w:fill="auto"/>
          </w:tcPr>
          <w:p w:rsidR="00597282" w:rsidRPr="008A6B2A" w:rsidRDefault="00597282" w:rsidP="0069540F">
            <w:pPr>
              <w:ind w:right="45"/>
              <w:contextualSpacing/>
              <w:jc w:val="center"/>
              <w:rPr>
                <w:rFonts w:ascii="Tahoma" w:eastAsia="MS Mincho" w:hAnsi="Tahoma" w:cs="Tahoma"/>
                <w:sz w:val="22"/>
                <w:szCs w:val="22"/>
                <w:lang w:val="es-BO"/>
              </w:rPr>
            </w:pPr>
            <w:r w:rsidRPr="008A6B2A">
              <w:rPr>
                <w:rFonts w:ascii="Tahoma" w:eastAsia="MS Mincho" w:hAnsi="Tahoma" w:cs="Tahoma"/>
                <w:sz w:val="22"/>
                <w:szCs w:val="22"/>
                <w:lang w:val="es-BO"/>
              </w:rPr>
              <w:t>…………………………………….</w:t>
            </w:r>
          </w:p>
          <w:p w:rsidR="00597282" w:rsidRPr="008A6B2A" w:rsidRDefault="00597282" w:rsidP="0069540F">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Gerente General</w:t>
            </w:r>
          </w:p>
          <w:p w:rsidR="00597282" w:rsidRPr="008A6B2A" w:rsidRDefault="00597282" w:rsidP="0069540F">
            <w:pPr>
              <w:ind w:right="45"/>
              <w:contextualSpacing/>
              <w:jc w:val="center"/>
              <w:rPr>
                <w:rFonts w:ascii="Tahoma" w:eastAsia="MS Mincho" w:hAnsi="Tahoma" w:cs="Tahoma"/>
                <w:bCs/>
                <w:sz w:val="22"/>
                <w:szCs w:val="22"/>
                <w:lang w:val="es-BO"/>
              </w:rPr>
            </w:pPr>
            <w:r>
              <w:rPr>
                <w:rFonts w:ascii="Tahoma" w:eastAsia="MS Mincho" w:hAnsi="Tahoma" w:cs="Tahoma"/>
                <w:b/>
                <w:sz w:val="22"/>
                <w:szCs w:val="22"/>
                <w:lang w:val="es-BO"/>
              </w:rPr>
              <w:t>ENTEL</w:t>
            </w:r>
            <w:r w:rsidRPr="008A6B2A">
              <w:rPr>
                <w:rFonts w:ascii="Tahoma" w:eastAsia="MS Mincho" w:hAnsi="Tahoma" w:cs="Tahoma"/>
                <w:b/>
                <w:sz w:val="22"/>
                <w:szCs w:val="22"/>
                <w:lang w:val="es-BO"/>
              </w:rPr>
              <w:t xml:space="preserve"> S.A.</w:t>
            </w:r>
          </w:p>
        </w:tc>
        <w:tc>
          <w:tcPr>
            <w:tcW w:w="4868" w:type="dxa"/>
            <w:shd w:val="clear" w:color="auto" w:fill="auto"/>
          </w:tcPr>
          <w:p w:rsidR="00597282" w:rsidRPr="008A6B2A" w:rsidRDefault="00597282" w:rsidP="0069540F">
            <w:pPr>
              <w:ind w:right="45"/>
              <w:contextualSpacing/>
              <w:jc w:val="center"/>
              <w:rPr>
                <w:rFonts w:ascii="Tahoma" w:eastAsia="MS Mincho" w:hAnsi="Tahoma" w:cs="Tahoma"/>
                <w:b/>
                <w:sz w:val="22"/>
                <w:szCs w:val="22"/>
                <w:lang w:val="es-BO"/>
              </w:rPr>
            </w:pPr>
            <w:r w:rsidRPr="008A6B2A">
              <w:rPr>
                <w:rFonts w:ascii="Tahoma" w:eastAsia="MS Mincho" w:hAnsi="Tahoma" w:cs="Tahoma"/>
                <w:sz w:val="22"/>
                <w:szCs w:val="22"/>
                <w:lang w:val="es-BO"/>
              </w:rPr>
              <w:t>……………………………………………</w:t>
            </w:r>
          </w:p>
          <w:p w:rsidR="00597282" w:rsidRPr="008A6B2A" w:rsidRDefault="00597282" w:rsidP="0069540F">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Representante Legal</w:t>
            </w:r>
          </w:p>
          <w:p w:rsidR="00597282" w:rsidRPr="008A6B2A" w:rsidRDefault="00597282" w:rsidP="0069540F">
            <w:pPr>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w:t>
            </w:r>
          </w:p>
        </w:tc>
      </w:tr>
    </w:tbl>
    <w:p w:rsidR="00597282" w:rsidRDefault="00597282" w:rsidP="00597282">
      <w:pPr>
        <w:spacing w:before="120"/>
        <w:ind w:left="567" w:hanging="567"/>
        <w:contextualSpacing/>
        <w:jc w:val="both"/>
        <w:rPr>
          <w:rFonts w:ascii="Tahoma" w:hAnsi="Tahoma" w:cs="Tahoma"/>
          <w:sz w:val="22"/>
          <w:szCs w:val="22"/>
          <w:lang w:val="es-BO"/>
        </w:rPr>
      </w:pPr>
    </w:p>
    <w:p w:rsidR="00597282" w:rsidRDefault="00597282" w:rsidP="00597282">
      <w:pPr>
        <w:spacing w:before="120"/>
        <w:ind w:left="567" w:hanging="567"/>
        <w:contextualSpacing/>
        <w:jc w:val="both"/>
        <w:rPr>
          <w:rFonts w:ascii="Tahoma" w:hAnsi="Tahoma" w:cs="Tahoma"/>
          <w:sz w:val="22"/>
          <w:szCs w:val="22"/>
          <w:lang w:val="es-BO"/>
        </w:rPr>
      </w:pPr>
    </w:p>
    <w:p w:rsidR="00597282" w:rsidRDefault="00597282" w:rsidP="00597282">
      <w:pPr>
        <w:spacing w:before="120"/>
        <w:ind w:left="567" w:hanging="567"/>
        <w:contextualSpacing/>
        <w:jc w:val="both"/>
        <w:rPr>
          <w:rFonts w:ascii="Tahoma" w:hAnsi="Tahoma" w:cs="Tahoma"/>
          <w:sz w:val="22"/>
          <w:szCs w:val="22"/>
          <w:lang w:val="es-BO"/>
        </w:rPr>
      </w:pPr>
    </w:p>
    <w:p w:rsidR="00597282" w:rsidRPr="00F96568" w:rsidRDefault="00597282" w:rsidP="00597282">
      <w:pPr>
        <w:spacing w:before="120"/>
        <w:contextualSpacing/>
        <w:jc w:val="both"/>
        <w:rPr>
          <w:rFonts w:ascii="Tahoma" w:hAnsi="Tahoma" w:cs="Tahoma"/>
          <w:sz w:val="22"/>
          <w:szCs w:val="22"/>
          <w:lang w:val="es-BO"/>
        </w:rPr>
      </w:pPr>
    </w:p>
    <w:p w:rsidR="00597282" w:rsidRPr="00F96568" w:rsidRDefault="00597282" w:rsidP="00597282">
      <w:pPr>
        <w:jc w:val="center"/>
        <w:rPr>
          <w:rFonts w:ascii="Tahoma" w:hAnsi="Tahoma" w:cs="Tahoma"/>
          <w:b/>
          <w:i/>
          <w:sz w:val="22"/>
          <w:szCs w:val="22"/>
          <w:u w:val="single"/>
        </w:rPr>
      </w:pPr>
    </w:p>
    <w:bookmarkEnd w:id="16"/>
    <w:p w:rsidR="007A3674" w:rsidRDefault="007A3674" w:rsidP="00597282">
      <w:pPr>
        <w:rPr>
          <w:rFonts w:ascii="Tahoma" w:hAnsi="Tahoma" w:cs="Tahoma"/>
          <w:color w:val="1F497D"/>
          <w:sz w:val="22"/>
          <w:lang w:val="es-ES_tradnl"/>
        </w:rPr>
      </w:pPr>
    </w:p>
    <w:sectPr w:rsidR="007A3674" w:rsidSect="008F4164">
      <w:headerReference w:type="default" r:id="rId17"/>
      <w:footerReference w:type="default" r:id="rId18"/>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987" w:rsidRDefault="00831987">
      <w:r>
        <w:separator/>
      </w:r>
    </w:p>
  </w:endnote>
  <w:endnote w:type="continuationSeparator" w:id="0">
    <w:p w:rsidR="00831987" w:rsidRDefault="00831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CCB" w:rsidRDefault="00F62F8B" w:rsidP="00CE1C2E">
    <w:pPr>
      <w:pStyle w:val="Piedepgina"/>
      <w:jc w:val="center"/>
    </w:pPr>
    <w:r>
      <w:fldChar w:fldCharType="begin"/>
    </w:r>
    <w:r>
      <w:instrText>PAGE   \* MERGEFORMAT</w:instrText>
    </w:r>
    <w:r>
      <w:fldChar w:fldCharType="separate"/>
    </w:r>
    <w:r w:rsidR="004D366B">
      <w:rPr>
        <w:noProof/>
      </w:rPr>
      <w:t>37</w:t>
    </w:r>
    <w:r>
      <w:rPr>
        <w:noProof/>
      </w:rPr>
      <w:fldChar w:fldCharType="end"/>
    </w:r>
  </w:p>
  <w:p w:rsidR="00C95CCB" w:rsidRDefault="00C95C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987" w:rsidRDefault="00831987">
      <w:r>
        <w:separator/>
      </w:r>
    </w:p>
  </w:footnote>
  <w:footnote w:type="continuationSeparator" w:id="0">
    <w:p w:rsidR="00831987" w:rsidRDefault="00831987">
      <w:r>
        <w:continuationSeparator/>
      </w:r>
    </w:p>
  </w:footnote>
  <w:footnote w:id="1">
    <w:p w:rsidR="00C95CCB" w:rsidRPr="008D48C8" w:rsidRDefault="00C95CCB" w:rsidP="0059728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C95CCB" w:rsidRDefault="00C95CCB" w:rsidP="00597282">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CCB" w:rsidRPr="003256B8" w:rsidRDefault="00C95CCB" w:rsidP="002A42BF">
    <w:pPr>
      <w:pStyle w:val="Encabezado"/>
      <w:pBdr>
        <w:bottom w:val="single" w:sz="4" w:space="1" w:color="auto"/>
      </w:pBdr>
      <w:tabs>
        <w:tab w:val="clear" w:pos="8838"/>
      </w:tabs>
      <w:jc w:val="right"/>
      <w:rPr>
        <w:rFonts w:ascii="Tahoma" w:hAnsi="Tahoma" w:cs="Tahoma"/>
        <w:b/>
        <w:color w:val="004990"/>
        <w:lang w:val="es-BO"/>
      </w:rPr>
    </w:pPr>
  </w:p>
  <w:p w:rsidR="00C95CCB" w:rsidRDefault="00C95CCB" w:rsidP="00656084">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rsidR="00C95CCB" w:rsidRPr="00351BDE" w:rsidRDefault="00C95CCB"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061/2017</w:t>
    </w:r>
  </w:p>
  <w:p w:rsidR="00C95CCB" w:rsidRPr="00B22241" w:rsidRDefault="00C95CCB"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TORRES”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AEB0D89"/>
    <w:multiLevelType w:val="multilevel"/>
    <w:tmpl w:val="CA4A36BA"/>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3698"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83674C7"/>
    <w:multiLevelType w:val="multilevel"/>
    <w:tmpl w:val="B0A096A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1"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A921667"/>
    <w:multiLevelType w:val="hybridMultilevel"/>
    <w:tmpl w:val="1876A7F6"/>
    <w:lvl w:ilvl="0" w:tplc="400A000F">
      <w:start w:val="4"/>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1A44C0E"/>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16F3473"/>
    <w:multiLevelType w:val="multilevel"/>
    <w:tmpl w:val="C504CA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9"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15:restartNumberingAfterBreak="0">
    <w:nsid w:val="633F3699"/>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8"/>
  </w:num>
  <w:num w:numId="2">
    <w:abstractNumId w:val="20"/>
  </w:num>
  <w:num w:numId="3">
    <w:abstractNumId w:val="33"/>
  </w:num>
  <w:num w:numId="4">
    <w:abstractNumId w:val="32"/>
  </w:num>
  <w:num w:numId="5">
    <w:abstractNumId w:val="7"/>
  </w:num>
  <w:num w:numId="6">
    <w:abstractNumId w:val="41"/>
  </w:num>
  <w:num w:numId="7">
    <w:abstractNumId w:val="1"/>
  </w:num>
  <w:num w:numId="8">
    <w:abstractNumId w:val="42"/>
  </w:num>
  <w:num w:numId="9">
    <w:abstractNumId w:val="3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7"/>
  </w:num>
  <w:num w:numId="13">
    <w:abstractNumId w:val="31"/>
  </w:num>
  <w:num w:numId="14">
    <w:abstractNumId w:val="24"/>
  </w:num>
  <w:num w:numId="15">
    <w:abstractNumId w:val="43"/>
  </w:num>
  <w:num w:numId="16">
    <w:abstractNumId w:val="44"/>
  </w:num>
  <w:num w:numId="17">
    <w:abstractNumId w:val="6"/>
  </w:num>
  <w:num w:numId="18">
    <w:abstractNumId w:val="47"/>
  </w:num>
  <w:num w:numId="19">
    <w:abstractNumId w:val="22"/>
  </w:num>
  <w:num w:numId="20">
    <w:abstractNumId w:val="23"/>
  </w:num>
  <w:num w:numId="21">
    <w:abstractNumId w:val="34"/>
  </w:num>
  <w:num w:numId="22">
    <w:abstractNumId w:val="40"/>
  </w:num>
  <w:num w:numId="23">
    <w:abstractNumId w:val="29"/>
  </w:num>
  <w:num w:numId="24">
    <w:abstractNumId w:val="9"/>
  </w:num>
  <w:num w:numId="25">
    <w:abstractNumId w:val="3"/>
  </w:num>
  <w:num w:numId="26">
    <w:abstractNumId w:val="45"/>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2"/>
  </w:num>
  <w:num w:numId="33">
    <w:abstractNumId w:val="11"/>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1"/>
  </w:num>
  <w:num w:numId="37">
    <w:abstractNumId w:val="30"/>
  </w:num>
  <w:num w:numId="38">
    <w:abstractNumId w:val="5"/>
  </w:num>
  <w:num w:numId="39">
    <w:abstractNumId w:val="16"/>
  </w:num>
  <w:num w:numId="40">
    <w:abstractNumId w:val="26"/>
  </w:num>
  <w:num w:numId="41">
    <w:abstractNumId w:val="35"/>
  </w:num>
  <w:num w:numId="42">
    <w:abstractNumId w:val="28"/>
  </w:num>
  <w:num w:numId="43">
    <w:abstractNumId w:val="25"/>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13"/>
  </w:num>
  <w:num w:numId="51">
    <w:abstractNumId w:val="10"/>
  </w:num>
  <w:num w:numId="52">
    <w:abstractNumId w:val="19"/>
  </w:num>
  <w:num w:numId="53">
    <w:abstractNumId w:val="15"/>
  </w:num>
  <w:num w:numId="54">
    <w:abstractNumId w:val="2"/>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5915"/>
    <w:rsid w:val="00047636"/>
    <w:rsid w:val="0004797A"/>
    <w:rsid w:val="00051EB3"/>
    <w:rsid w:val="0005679E"/>
    <w:rsid w:val="00057B37"/>
    <w:rsid w:val="00064797"/>
    <w:rsid w:val="000656B9"/>
    <w:rsid w:val="0006639A"/>
    <w:rsid w:val="00067F94"/>
    <w:rsid w:val="00071FE3"/>
    <w:rsid w:val="000723A5"/>
    <w:rsid w:val="00072474"/>
    <w:rsid w:val="00072C1C"/>
    <w:rsid w:val="0007639E"/>
    <w:rsid w:val="000829EE"/>
    <w:rsid w:val="0008308D"/>
    <w:rsid w:val="00085F5B"/>
    <w:rsid w:val="00086388"/>
    <w:rsid w:val="00091AE0"/>
    <w:rsid w:val="000960C7"/>
    <w:rsid w:val="00097F16"/>
    <w:rsid w:val="00097F34"/>
    <w:rsid w:val="000A0035"/>
    <w:rsid w:val="000A09C9"/>
    <w:rsid w:val="000A2800"/>
    <w:rsid w:val="000A5D4E"/>
    <w:rsid w:val="000A6A2E"/>
    <w:rsid w:val="000A7F80"/>
    <w:rsid w:val="000B0A28"/>
    <w:rsid w:val="000B245A"/>
    <w:rsid w:val="000B48FE"/>
    <w:rsid w:val="000B4C0A"/>
    <w:rsid w:val="000B6395"/>
    <w:rsid w:val="000B7118"/>
    <w:rsid w:val="000C0218"/>
    <w:rsid w:val="000C4932"/>
    <w:rsid w:val="000C63D6"/>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45E"/>
    <w:rsid w:val="000F41EA"/>
    <w:rsid w:val="000F6DB9"/>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836"/>
    <w:rsid w:val="00140035"/>
    <w:rsid w:val="0014088F"/>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80720"/>
    <w:rsid w:val="00180B39"/>
    <w:rsid w:val="00181982"/>
    <w:rsid w:val="001826DC"/>
    <w:rsid w:val="001853ED"/>
    <w:rsid w:val="0018564F"/>
    <w:rsid w:val="00186F2B"/>
    <w:rsid w:val="001877B4"/>
    <w:rsid w:val="001911F5"/>
    <w:rsid w:val="0019128F"/>
    <w:rsid w:val="00192B92"/>
    <w:rsid w:val="001938CE"/>
    <w:rsid w:val="00193BB9"/>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86C"/>
    <w:rsid w:val="001F5605"/>
    <w:rsid w:val="001F5FC4"/>
    <w:rsid w:val="001F6474"/>
    <w:rsid w:val="00200A2D"/>
    <w:rsid w:val="00200C4C"/>
    <w:rsid w:val="002014A5"/>
    <w:rsid w:val="002021A8"/>
    <w:rsid w:val="00202D5F"/>
    <w:rsid w:val="002030B0"/>
    <w:rsid w:val="0020330D"/>
    <w:rsid w:val="002041AD"/>
    <w:rsid w:val="002103A2"/>
    <w:rsid w:val="002108AE"/>
    <w:rsid w:val="0021130A"/>
    <w:rsid w:val="002121B9"/>
    <w:rsid w:val="002128D9"/>
    <w:rsid w:val="00212A0A"/>
    <w:rsid w:val="00212F70"/>
    <w:rsid w:val="00214239"/>
    <w:rsid w:val="00214D4B"/>
    <w:rsid w:val="002152DB"/>
    <w:rsid w:val="0021605A"/>
    <w:rsid w:val="00220F24"/>
    <w:rsid w:val="002234B0"/>
    <w:rsid w:val="00224726"/>
    <w:rsid w:val="00224732"/>
    <w:rsid w:val="00224F8B"/>
    <w:rsid w:val="00225EF6"/>
    <w:rsid w:val="002264F9"/>
    <w:rsid w:val="002275B2"/>
    <w:rsid w:val="00230485"/>
    <w:rsid w:val="00231C20"/>
    <w:rsid w:val="00232164"/>
    <w:rsid w:val="00232ABF"/>
    <w:rsid w:val="00234A8A"/>
    <w:rsid w:val="00235AEB"/>
    <w:rsid w:val="00237978"/>
    <w:rsid w:val="00240012"/>
    <w:rsid w:val="002412B6"/>
    <w:rsid w:val="00241EAF"/>
    <w:rsid w:val="0024258D"/>
    <w:rsid w:val="002429BD"/>
    <w:rsid w:val="00242C43"/>
    <w:rsid w:val="00242D4E"/>
    <w:rsid w:val="0024316A"/>
    <w:rsid w:val="00243D58"/>
    <w:rsid w:val="0024469D"/>
    <w:rsid w:val="00244976"/>
    <w:rsid w:val="00245C18"/>
    <w:rsid w:val="00246345"/>
    <w:rsid w:val="00247013"/>
    <w:rsid w:val="00247FFD"/>
    <w:rsid w:val="00252A53"/>
    <w:rsid w:val="00254075"/>
    <w:rsid w:val="00255619"/>
    <w:rsid w:val="00255F4E"/>
    <w:rsid w:val="00256562"/>
    <w:rsid w:val="0025689F"/>
    <w:rsid w:val="00257599"/>
    <w:rsid w:val="0025778B"/>
    <w:rsid w:val="00260215"/>
    <w:rsid w:val="00261DF5"/>
    <w:rsid w:val="00262251"/>
    <w:rsid w:val="002625F4"/>
    <w:rsid w:val="002627FD"/>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247"/>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B7505"/>
    <w:rsid w:val="002C1074"/>
    <w:rsid w:val="002C1093"/>
    <w:rsid w:val="002C1A8E"/>
    <w:rsid w:val="002C2677"/>
    <w:rsid w:val="002C2756"/>
    <w:rsid w:val="002C3226"/>
    <w:rsid w:val="002C3600"/>
    <w:rsid w:val="002C3E39"/>
    <w:rsid w:val="002C3FD9"/>
    <w:rsid w:val="002C47C9"/>
    <w:rsid w:val="002C7549"/>
    <w:rsid w:val="002D1ECF"/>
    <w:rsid w:val="002D3D46"/>
    <w:rsid w:val="002D57BC"/>
    <w:rsid w:val="002D622B"/>
    <w:rsid w:val="002D733A"/>
    <w:rsid w:val="002E170A"/>
    <w:rsid w:val="002E7001"/>
    <w:rsid w:val="002E7F99"/>
    <w:rsid w:val="002F1204"/>
    <w:rsid w:val="002F1E86"/>
    <w:rsid w:val="002F3468"/>
    <w:rsid w:val="002F3600"/>
    <w:rsid w:val="002F4078"/>
    <w:rsid w:val="002F447C"/>
    <w:rsid w:val="002F5046"/>
    <w:rsid w:val="002F6130"/>
    <w:rsid w:val="0030079D"/>
    <w:rsid w:val="00300A6E"/>
    <w:rsid w:val="003010C7"/>
    <w:rsid w:val="00301496"/>
    <w:rsid w:val="00301959"/>
    <w:rsid w:val="003019C3"/>
    <w:rsid w:val="00301A70"/>
    <w:rsid w:val="0030364B"/>
    <w:rsid w:val="003066C4"/>
    <w:rsid w:val="00306913"/>
    <w:rsid w:val="00310215"/>
    <w:rsid w:val="003140EF"/>
    <w:rsid w:val="0031621A"/>
    <w:rsid w:val="003174C0"/>
    <w:rsid w:val="00317CD5"/>
    <w:rsid w:val="0032182A"/>
    <w:rsid w:val="00321867"/>
    <w:rsid w:val="00321DE9"/>
    <w:rsid w:val="003242C8"/>
    <w:rsid w:val="003249BB"/>
    <w:rsid w:val="00325F94"/>
    <w:rsid w:val="003266B2"/>
    <w:rsid w:val="00327DA0"/>
    <w:rsid w:val="00330B64"/>
    <w:rsid w:val="0033141A"/>
    <w:rsid w:val="00331AAA"/>
    <w:rsid w:val="00332189"/>
    <w:rsid w:val="0033524D"/>
    <w:rsid w:val="0033726B"/>
    <w:rsid w:val="0034335A"/>
    <w:rsid w:val="003433BB"/>
    <w:rsid w:val="0034393A"/>
    <w:rsid w:val="0034410B"/>
    <w:rsid w:val="003506C6"/>
    <w:rsid w:val="00351BDE"/>
    <w:rsid w:val="00353AD0"/>
    <w:rsid w:val="0035481E"/>
    <w:rsid w:val="00355FC0"/>
    <w:rsid w:val="00356B1B"/>
    <w:rsid w:val="00357872"/>
    <w:rsid w:val="003607B5"/>
    <w:rsid w:val="00361A28"/>
    <w:rsid w:val="00363A94"/>
    <w:rsid w:val="0036430B"/>
    <w:rsid w:val="00365802"/>
    <w:rsid w:val="00365F48"/>
    <w:rsid w:val="00370549"/>
    <w:rsid w:val="00371254"/>
    <w:rsid w:val="0037149B"/>
    <w:rsid w:val="00371D4B"/>
    <w:rsid w:val="00373C1B"/>
    <w:rsid w:val="00377048"/>
    <w:rsid w:val="00377127"/>
    <w:rsid w:val="00380303"/>
    <w:rsid w:val="00380DFE"/>
    <w:rsid w:val="00380F9D"/>
    <w:rsid w:val="00385AB5"/>
    <w:rsid w:val="0038644C"/>
    <w:rsid w:val="00386738"/>
    <w:rsid w:val="00387450"/>
    <w:rsid w:val="003877EC"/>
    <w:rsid w:val="003877F5"/>
    <w:rsid w:val="003908E5"/>
    <w:rsid w:val="00391EA6"/>
    <w:rsid w:val="00392A77"/>
    <w:rsid w:val="00393774"/>
    <w:rsid w:val="00393C52"/>
    <w:rsid w:val="00393ED2"/>
    <w:rsid w:val="0039670C"/>
    <w:rsid w:val="003973DA"/>
    <w:rsid w:val="003975FC"/>
    <w:rsid w:val="00397BB3"/>
    <w:rsid w:val="00397D11"/>
    <w:rsid w:val="003A02D1"/>
    <w:rsid w:val="003A0991"/>
    <w:rsid w:val="003A283A"/>
    <w:rsid w:val="003A43FF"/>
    <w:rsid w:val="003A56C2"/>
    <w:rsid w:val="003A58FE"/>
    <w:rsid w:val="003A625B"/>
    <w:rsid w:val="003B0391"/>
    <w:rsid w:val="003B1413"/>
    <w:rsid w:val="003B29C5"/>
    <w:rsid w:val="003B4A90"/>
    <w:rsid w:val="003B5F39"/>
    <w:rsid w:val="003B759D"/>
    <w:rsid w:val="003C0552"/>
    <w:rsid w:val="003C0C2D"/>
    <w:rsid w:val="003C33FF"/>
    <w:rsid w:val="003C40F1"/>
    <w:rsid w:val="003C4319"/>
    <w:rsid w:val="003C603D"/>
    <w:rsid w:val="003D0298"/>
    <w:rsid w:val="003D36CF"/>
    <w:rsid w:val="003D5156"/>
    <w:rsid w:val="003E12DF"/>
    <w:rsid w:val="003E1305"/>
    <w:rsid w:val="003E1BD7"/>
    <w:rsid w:val="003E217A"/>
    <w:rsid w:val="003E36AA"/>
    <w:rsid w:val="003E634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01BA"/>
    <w:rsid w:val="00431507"/>
    <w:rsid w:val="00434A25"/>
    <w:rsid w:val="004351DD"/>
    <w:rsid w:val="00435402"/>
    <w:rsid w:val="004359CF"/>
    <w:rsid w:val="004370D3"/>
    <w:rsid w:val="0043727C"/>
    <w:rsid w:val="00437BA0"/>
    <w:rsid w:val="00440018"/>
    <w:rsid w:val="00442B8A"/>
    <w:rsid w:val="0044423C"/>
    <w:rsid w:val="00444959"/>
    <w:rsid w:val="004463D4"/>
    <w:rsid w:val="00446CCD"/>
    <w:rsid w:val="0044754F"/>
    <w:rsid w:val="00447A35"/>
    <w:rsid w:val="00447A7D"/>
    <w:rsid w:val="00450A1E"/>
    <w:rsid w:val="00451670"/>
    <w:rsid w:val="00451D4D"/>
    <w:rsid w:val="004542CE"/>
    <w:rsid w:val="00454933"/>
    <w:rsid w:val="0045516F"/>
    <w:rsid w:val="00455E74"/>
    <w:rsid w:val="00455EE3"/>
    <w:rsid w:val="004571AF"/>
    <w:rsid w:val="00457CC1"/>
    <w:rsid w:val="00460BD1"/>
    <w:rsid w:val="00462B33"/>
    <w:rsid w:val="00462D6B"/>
    <w:rsid w:val="0046308D"/>
    <w:rsid w:val="00463924"/>
    <w:rsid w:val="00463991"/>
    <w:rsid w:val="00464AE4"/>
    <w:rsid w:val="00464D96"/>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4F38"/>
    <w:rsid w:val="004A5282"/>
    <w:rsid w:val="004A58B9"/>
    <w:rsid w:val="004A6182"/>
    <w:rsid w:val="004B1AC1"/>
    <w:rsid w:val="004B2377"/>
    <w:rsid w:val="004B423D"/>
    <w:rsid w:val="004B5906"/>
    <w:rsid w:val="004B602A"/>
    <w:rsid w:val="004B71A7"/>
    <w:rsid w:val="004B73F6"/>
    <w:rsid w:val="004B7416"/>
    <w:rsid w:val="004C0753"/>
    <w:rsid w:val="004C086B"/>
    <w:rsid w:val="004C2CF3"/>
    <w:rsid w:val="004C32F0"/>
    <w:rsid w:val="004C38F5"/>
    <w:rsid w:val="004C3D81"/>
    <w:rsid w:val="004C4476"/>
    <w:rsid w:val="004C4AF1"/>
    <w:rsid w:val="004C5AD7"/>
    <w:rsid w:val="004C6F4F"/>
    <w:rsid w:val="004D07BD"/>
    <w:rsid w:val="004D0EB4"/>
    <w:rsid w:val="004D144D"/>
    <w:rsid w:val="004D2C28"/>
    <w:rsid w:val="004D366B"/>
    <w:rsid w:val="004D3DE6"/>
    <w:rsid w:val="004D7985"/>
    <w:rsid w:val="004E3192"/>
    <w:rsid w:val="004E3F3A"/>
    <w:rsid w:val="004E4AB9"/>
    <w:rsid w:val="004E4BA9"/>
    <w:rsid w:val="004E592B"/>
    <w:rsid w:val="004F0367"/>
    <w:rsid w:val="004F04D2"/>
    <w:rsid w:val="004F0582"/>
    <w:rsid w:val="004F1DF9"/>
    <w:rsid w:val="004F477A"/>
    <w:rsid w:val="004F4AF8"/>
    <w:rsid w:val="004F5F20"/>
    <w:rsid w:val="004F67C3"/>
    <w:rsid w:val="00501EF4"/>
    <w:rsid w:val="00503092"/>
    <w:rsid w:val="0050470B"/>
    <w:rsid w:val="005059F9"/>
    <w:rsid w:val="00505CCF"/>
    <w:rsid w:val="00507C96"/>
    <w:rsid w:val="005101FD"/>
    <w:rsid w:val="00510D3A"/>
    <w:rsid w:val="005113EF"/>
    <w:rsid w:val="00511895"/>
    <w:rsid w:val="00511C21"/>
    <w:rsid w:val="005121F7"/>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17F6"/>
    <w:rsid w:val="0056219A"/>
    <w:rsid w:val="005627B4"/>
    <w:rsid w:val="005649CE"/>
    <w:rsid w:val="00565157"/>
    <w:rsid w:val="00566FCB"/>
    <w:rsid w:val="005715C6"/>
    <w:rsid w:val="005718AB"/>
    <w:rsid w:val="00571CDD"/>
    <w:rsid w:val="00572601"/>
    <w:rsid w:val="005743B2"/>
    <w:rsid w:val="00575C0F"/>
    <w:rsid w:val="00575EA7"/>
    <w:rsid w:val="005776EB"/>
    <w:rsid w:val="005817F3"/>
    <w:rsid w:val="005822A1"/>
    <w:rsid w:val="0058313F"/>
    <w:rsid w:val="0058331C"/>
    <w:rsid w:val="00584017"/>
    <w:rsid w:val="00586013"/>
    <w:rsid w:val="00591092"/>
    <w:rsid w:val="005911CF"/>
    <w:rsid w:val="0059133D"/>
    <w:rsid w:val="00591D0D"/>
    <w:rsid w:val="0059447A"/>
    <w:rsid w:val="00594D44"/>
    <w:rsid w:val="0059535F"/>
    <w:rsid w:val="0059724E"/>
    <w:rsid w:val="00597282"/>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780A"/>
    <w:rsid w:val="005D06B6"/>
    <w:rsid w:val="005D1CFE"/>
    <w:rsid w:val="005D2165"/>
    <w:rsid w:val="005D5B56"/>
    <w:rsid w:val="005D6CD8"/>
    <w:rsid w:val="005D77D3"/>
    <w:rsid w:val="005E1529"/>
    <w:rsid w:val="005E16B0"/>
    <w:rsid w:val="005E3B6C"/>
    <w:rsid w:val="005E3BF4"/>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2059"/>
    <w:rsid w:val="00622219"/>
    <w:rsid w:val="00623635"/>
    <w:rsid w:val="006243B0"/>
    <w:rsid w:val="006271F9"/>
    <w:rsid w:val="00627646"/>
    <w:rsid w:val="00627D7C"/>
    <w:rsid w:val="00630560"/>
    <w:rsid w:val="00630D3F"/>
    <w:rsid w:val="00632038"/>
    <w:rsid w:val="00633DB4"/>
    <w:rsid w:val="00634CF7"/>
    <w:rsid w:val="00634F10"/>
    <w:rsid w:val="00635B67"/>
    <w:rsid w:val="00637143"/>
    <w:rsid w:val="006376B2"/>
    <w:rsid w:val="0064150D"/>
    <w:rsid w:val="0064487B"/>
    <w:rsid w:val="006448A8"/>
    <w:rsid w:val="006460F4"/>
    <w:rsid w:val="006517F8"/>
    <w:rsid w:val="0065234D"/>
    <w:rsid w:val="00653147"/>
    <w:rsid w:val="006532BC"/>
    <w:rsid w:val="0065417F"/>
    <w:rsid w:val="006541C4"/>
    <w:rsid w:val="006546BA"/>
    <w:rsid w:val="00654BEB"/>
    <w:rsid w:val="00654E08"/>
    <w:rsid w:val="00655D39"/>
    <w:rsid w:val="00656084"/>
    <w:rsid w:val="006567E3"/>
    <w:rsid w:val="0065782E"/>
    <w:rsid w:val="006607FD"/>
    <w:rsid w:val="00660B16"/>
    <w:rsid w:val="00662AB4"/>
    <w:rsid w:val="00663741"/>
    <w:rsid w:val="00667D29"/>
    <w:rsid w:val="00671401"/>
    <w:rsid w:val="00672D4E"/>
    <w:rsid w:val="006736CF"/>
    <w:rsid w:val="00674A32"/>
    <w:rsid w:val="00674AD6"/>
    <w:rsid w:val="00675A11"/>
    <w:rsid w:val="006768BD"/>
    <w:rsid w:val="00680306"/>
    <w:rsid w:val="00684833"/>
    <w:rsid w:val="00684991"/>
    <w:rsid w:val="00684FE4"/>
    <w:rsid w:val="0068764A"/>
    <w:rsid w:val="006902D2"/>
    <w:rsid w:val="00691116"/>
    <w:rsid w:val="0069280E"/>
    <w:rsid w:val="006945BA"/>
    <w:rsid w:val="00694BF3"/>
    <w:rsid w:val="0069540F"/>
    <w:rsid w:val="00696238"/>
    <w:rsid w:val="00696B12"/>
    <w:rsid w:val="0069719F"/>
    <w:rsid w:val="006979B0"/>
    <w:rsid w:val="006A0B00"/>
    <w:rsid w:val="006A1827"/>
    <w:rsid w:val="006A2722"/>
    <w:rsid w:val="006A4381"/>
    <w:rsid w:val="006A526D"/>
    <w:rsid w:val="006A52BA"/>
    <w:rsid w:val="006A5A07"/>
    <w:rsid w:val="006A701B"/>
    <w:rsid w:val="006B0B25"/>
    <w:rsid w:val="006B1EA8"/>
    <w:rsid w:val="006B421C"/>
    <w:rsid w:val="006B7F3A"/>
    <w:rsid w:val="006C14A1"/>
    <w:rsid w:val="006C59BB"/>
    <w:rsid w:val="006C5ED5"/>
    <w:rsid w:val="006D0D8C"/>
    <w:rsid w:val="006D16C0"/>
    <w:rsid w:val="006D1B43"/>
    <w:rsid w:val="006D23A1"/>
    <w:rsid w:val="006D2C68"/>
    <w:rsid w:val="006D2CFF"/>
    <w:rsid w:val="006D2E44"/>
    <w:rsid w:val="006D4CFE"/>
    <w:rsid w:val="006D571A"/>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6803"/>
    <w:rsid w:val="006F68F7"/>
    <w:rsid w:val="00700A64"/>
    <w:rsid w:val="00702610"/>
    <w:rsid w:val="00705559"/>
    <w:rsid w:val="00706AE1"/>
    <w:rsid w:val="007073EC"/>
    <w:rsid w:val="00707A07"/>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4538"/>
    <w:rsid w:val="007349ED"/>
    <w:rsid w:val="007351C4"/>
    <w:rsid w:val="0073644E"/>
    <w:rsid w:val="00736FB3"/>
    <w:rsid w:val="00737DD0"/>
    <w:rsid w:val="00741757"/>
    <w:rsid w:val="007420AF"/>
    <w:rsid w:val="007435DA"/>
    <w:rsid w:val="0074589C"/>
    <w:rsid w:val="00746C98"/>
    <w:rsid w:val="0074743B"/>
    <w:rsid w:val="00753655"/>
    <w:rsid w:val="007537FC"/>
    <w:rsid w:val="007538F5"/>
    <w:rsid w:val="00754FEB"/>
    <w:rsid w:val="007556D2"/>
    <w:rsid w:val="00755A90"/>
    <w:rsid w:val="00755B71"/>
    <w:rsid w:val="00755EF4"/>
    <w:rsid w:val="00757557"/>
    <w:rsid w:val="00760F0A"/>
    <w:rsid w:val="0076146A"/>
    <w:rsid w:val="007617FB"/>
    <w:rsid w:val="0076208D"/>
    <w:rsid w:val="0076277B"/>
    <w:rsid w:val="00762D7F"/>
    <w:rsid w:val="00763500"/>
    <w:rsid w:val="00763D74"/>
    <w:rsid w:val="007648A7"/>
    <w:rsid w:val="00771185"/>
    <w:rsid w:val="00772B3F"/>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1D8"/>
    <w:rsid w:val="007923C7"/>
    <w:rsid w:val="00792B20"/>
    <w:rsid w:val="0079754F"/>
    <w:rsid w:val="007978DB"/>
    <w:rsid w:val="007A3674"/>
    <w:rsid w:val="007A3E4E"/>
    <w:rsid w:val="007A601D"/>
    <w:rsid w:val="007A7F2A"/>
    <w:rsid w:val="007B011B"/>
    <w:rsid w:val="007B1933"/>
    <w:rsid w:val="007B224F"/>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640D"/>
    <w:rsid w:val="007D7D39"/>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0CCC"/>
    <w:rsid w:val="00801B09"/>
    <w:rsid w:val="00801FD5"/>
    <w:rsid w:val="008026A5"/>
    <w:rsid w:val="00803DA7"/>
    <w:rsid w:val="00807054"/>
    <w:rsid w:val="00812D21"/>
    <w:rsid w:val="00812F19"/>
    <w:rsid w:val="00813286"/>
    <w:rsid w:val="0081331F"/>
    <w:rsid w:val="0081384E"/>
    <w:rsid w:val="00814171"/>
    <w:rsid w:val="00814512"/>
    <w:rsid w:val="00815691"/>
    <w:rsid w:val="00824E01"/>
    <w:rsid w:val="008251E1"/>
    <w:rsid w:val="00825389"/>
    <w:rsid w:val="00825C7C"/>
    <w:rsid w:val="00826A60"/>
    <w:rsid w:val="00826ACA"/>
    <w:rsid w:val="0082709D"/>
    <w:rsid w:val="008304E6"/>
    <w:rsid w:val="00831091"/>
    <w:rsid w:val="00831104"/>
    <w:rsid w:val="0083174D"/>
    <w:rsid w:val="00831987"/>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BEA"/>
    <w:rsid w:val="00886CB5"/>
    <w:rsid w:val="008872A1"/>
    <w:rsid w:val="00887488"/>
    <w:rsid w:val="00887B9C"/>
    <w:rsid w:val="00887F2C"/>
    <w:rsid w:val="008900FE"/>
    <w:rsid w:val="00890947"/>
    <w:rsid w:val="00890D37"/>
    <w:rsid w:val="00891DE9"/>
    <w:rsid w:val="008925BE"/>
    <w:rsid w:val="008944D5"/>
    <w:rsid w:val="00894FE3"/>
    <w:rsid w:val="00895377"/>
    <w:rsid w:val="00897697"/>
    <w:rsid w:val="0089795F"/>
    <w:rsid w:val="00897DF6"/>
    <w:rsid w:val="008A0BB8"/>
    <w:rsid w:val="008A612F"/>
    <w:rsid w:val="008B0604"/>
    <w:rsid w:val="008B0872"/>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850"/>
    <w:rsid w:val="008E076D"/>
    <w:rsid w:val="008E2AC4"/>
    <w:rsid w:val="008E3986"/>
    <w:rsid w:val="008E540E"/>
    <w:rsid w:val="008E57ED"/>
    <w:rsid w:val="008E5C28"/>
    <w:rsid w:val="008E6849"/>
    <w:rsid w:val="008E6FB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11B0"/>
    <w:rsid w:val="009221F0"/>
    <w:rsid w:val="0092418A"/>
    <w:rsid w:val="009256DD"/>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4038"/>
    <w:rsid w:val="00944F79"/>
    <w:rsid w:val="00947D8B"/>
    <w:rsid w:val="009520BE"/>
    <w:rsid w:val="00953737"/>
    <w:rsid w:val="009647FF"/>
    <w:rsid w:val="00965CD6"/>
    <w:rsid w:val="00967A0E"/>
    <w:rsid w:val="00971338"/>
    <w:rsid w:val="00971774"/>
    <w:rsid w:val="00971B30"/>
    <w:rsid w:val="00972B93"/>
    <w:rsid w:val="00972FEE"/>
    <w:rsid w:val="00973758"/>
    <w:rsid w:val="00973B11"/>
    <w:rsid w:val="009761D0"/>
    <w:rsid w:val="00976268"/>
    <w:rsid w:val="00977AD7"/>
    <w:rsid w:val="00982AC2"/>
    <w:rsid w:val="00983A9D"/>
    <w:rsid w:val="009857A9"/>
    <w:rsid w:val="009913BD"/>
    <w:rsid w:val="00992BDC"/>
    <w:rsid w:val="00992E3F"/>
    <w:rsid w:val="00992E89"/>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6B2C"/>
    <w:rsid w:val="009C6CF6"/>
    <w:rsid w:val="009C7897"/>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65F3"/>
    <w:rsid w:val="00A06DD6"/>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579A"/>
    <w:rsid w:val="00A266BD"/>
    <w:rsid w:val="00A26E7D"/>
    <w:rsid w:val="00A27303"/>
    <w:rsid w:val="00A277CD"/>
    <w:rsid w:val="00A32081"/>
    <w:rsid w:val="00A338C1"/>
    <w:rsid w:val="00A36728"/>
    <w:rsid w:val="00A37650"/>
    <w:rsid w:val="00A400FC"/>
    <w:rsid w:val="00A44359"/>
    <w:rsid w:val="00A44937"/>
    <w:rsid w:val="00A46701"/>
    <w:rsid w:val="00A50E82"/>
    <w:rsid w:val="00A52FDB"/>
    <w:rsid w:val="00A530E1"/>
    <w:rsid w:val="00A536F0"/>
    <w:rsid w:val="00A549B8"/>
    <w:rsid w:val="00A5548B"/>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17C8"/>
    <w:rsid w:val="00A81DC1"/>
    <w:rsid w:val="00A831B0"/>
    <w:rsid w:val="00A833FC"/>
    <w:rsid w:val="00A85D11"/>
    <w:rsid w:val="00A865A1"/>
    <w:rsid w:val="00A91175"/>
    <w:rsid w:val="00A91EED"/>
    <w:rsid w:val="00A93D06"/>
    <w:rsid w:val="00A93D26"/>
    <w:rsid w:val="00A94C53"/>
    <w:rsid w:val="00A97AF0"/>
    <w:rsid w:val="00AA009B"/>
    <w:rsid w:val="00AA0122"/>
    <w:rsid w:val="00AA28B9"/>
    <w:rsid w:val="00AA38F9"/>
    <w:rsid w:val="00AA53E2"/>
    <w:rsid w:val="00AA69DC"/>
    <w:rsid w:val="00AA7847"/>
    <w:rsid w:val="00AB179D"/>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0F4"/>
    <w:rsid w:val="00AD4707"/>
    <w:rsid w:val="00AD4AF1"/>
    <w:rsid w:val="00AD574A"/>
    <w:rsid w:val="00AD595A"/>
    <w:rsid w:val="00AD6415"/>
    <w:rsid w:val="00AD66DB"/>
    <w:rsid w:val="00AD7322"/>
    <w:rsid w:val="00AD7D96"/>
    <w:rsid w:val="00AE0A8A"/>
    <w:rsid w:val="00AE1649"/>
    <w:rsid w:val="00AE16EC"/>
    <w:rsid w:val="00AE6039"/>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93E"/>
    <w:rsid w:val="00B05F2E"/>
    <w:rsid w:val="00B074EB"/>
    <w:rsid w:val="00B10A97"/>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951"/>
    <w:rsid w:val="00B30CC6"/>
    <w:rsid w:val="00B31EAA"/>
    <w:rsid w:val="00B32033"/>
    <w:rsid w:val="00B335C8"/>
    <w:rsid w:val="00B33C1D"/>
    <w:rsid w:val="00B34044"/>
    <w:rsid w:val="00B3665C"/>
    <w:rsid w:val="00B37042"/>
    <w:rsid w:val="00B42871"/>
    <w:rsid w:val="00B42C83"/>
    <w:rsid w:val="00B4353E"/>
    <w:rsid w:val="00B442B6"/>
    <w:rsid w:val="00B455EB"/>
    <w:rsid w:val="00B50D06"/>
    <w:rsid w:val="00B51F24"/>
    <w:rsid w:val="00B5204B"/>
    <w:rsid w:val="00B52927"/>
    <w:rsid w:val="00B5376A"/>
    <w:rsid w:val="00B53B00"/>
    <w:rsid w:val="00B54967"/>
    <w:rsid w:val="00B57B56"/>
    <w:rsid w:val="00B63DCA"/>
    <w:rsid w:val="00B64271"/>
    <w:rsid w:val="00B6464F"/>
    <w:rsid w:val="00B652F1"/>
    <w:rsid w:val="00B66E80"/>
    <w:rsid w:val="00B7191F"/>
    <w:rsid w:val="00B72C54"/>
    <w:rsid w:val="00B7372A"/>
    <w:rsid w:val="00B7586D"/>
    <w:rsid w:val="00B75B7D"/>
    <w:rsid w:val="00B76A8A"/>
    <w:rsid w:val="00B76D25"/>
    <w:rsid w:val="00B76F90"/>
    <w:rsid w:val="00B801BE"/>
    <w:rsid w:val="00B813EC"/>
    <w:rsid w:val="00B8284D"/>
    <w:rsid w:val="00B837AF"/>
    <w:rsid w:val="00B84C4E"/>
    <w:rsid w:val="00B86D68"/>
    <w:rsid w:val="00B8744C"/>
    <w:rsid w:val="00B87AF0"/>
    <w:rsid w:val="00B90E02"/>
    <w:rsid w:val="00B919F4"/>
    <w:rsid w:val="00B91E73"/>
    <w:rsid w:val="00B94E04"/>
    <w:rsid w:val="00B95AF4"/>
    <w:rsid w:val="00B962D0"/>
    <w:rsid w:val="00B96C0E"/>
    <w:rsid w:val="00B97E7A"/>
    <w:rsid w:val="00BA2288"/>
    <w:rsid w:val="00BA5D82"/>
    <w:rsid w:val="00BA74A9"/>
    <w:rsid w:val="00BA78F5"/>
    <w:rsid w:val="00BB240C"/>
    <w:rsid w:val="00BB6B5A"/>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F2048"/>
    <w:rsid w:val="00BF273D"/>
    <w:rsid w:val="00BF3095"/>
    <w:rsid w:val="00BF555C"/>
    <w:rsid w:val="00BF64AD"/>
    <w:rsid w:val="00BF6F28"/>
    <w:rsid w:val="00C01156"/>
    <w:rsid w:val="00C017AA"/>
    <w:rsid w:val="00C01932"/>
    <w:rsid w:val="00C02198"/>
    <w:rsid w:val="00C03B9E"/>
    <w:rsid w:val="00C04833"/>
    <w:rsid w:val="00C05210"/>
    <w:rsid w:val="00C106C2"/>
    <w:rsid w:val="00C10CCD"/>
    <w:rsid w:val="00C10F17"/>
    <w:rsid w:val="00C11A39"/>
    <w:rsid w:val="00C121C1"/>
    <w:rsid w:val="00C1249B"/>
    <w:rsid w:val="00C12798"/>
    <w:rsid w:val="00C12D73"/>
    <w:rsid w:val="00C162C5"/>
    <w:rsid w:val="00C16DED"/>
    <w:rsid w:val="00C17ECE"/>
    <w:rsid w:val="00C200AD"/>
    <w:rsid w:val="00C204C8"/>
    <w:rsid w:val="00C23A37"/>
    <w:rsid w:val="00C254C2"/>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D1D"/>
    <w:rsid w:val="00C52DF4"/>
    <w:rsid w:val="00C537AB"/>
    <w:rsid w:val="00C53FF5"/>
    <w:rsid w:val="00C56190"/>
    <w:rsid w:val="00C577AF"/>
    <w:rsid w:val="00C61025"/>
    <w:rsid w:val="00C61771"/>
    <w:rsid w:val="00C639D6"/>
    <w:rsid w:val="00C63DD8"/>
    <w:rsid w:val="00C64260"/>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31EA"/>
    <w:rsid w:val="00C95B98"/>
    <w:rsid w:val="00C95CCB"/>
    <w:rsid w:val="00C96D99"/>
    <w:rsid w:val="00C96E57"/>
    <w:rsid w:val="00CA160E"/>
    <w:rsid w:val="00CA2610"/>
    <w:rsid w:val="00CA32D3"/>
    <w:rsid w:val="00CA3364"/>
    <w:rsid w:val="00CA36DA"/>
    <w:rsid w:val="00CA373C"/>
    <w:rsid w:val="00CA417D"/>
    <w:rsid w:val="00CA49CA"/>
    <w:rsid w:val="00CA4FBE"/>
    <w:rsid w:val="00CA5955"/>
    <w:rsid w:val="00CA5A40"/>
    <w:rsid w:val="00CA7834"/>
    <w:rsid w:val="00CA7F5E"/>
    <w:rsid w:val="00CB0784"/>
    <w:rsid w:val="00CB09AF"/>
    <w:rsid w:val="00CB0FD4"/>
    <w:rsid w:val="00CB36B7"/>
    <w:rsid w:val="00CB493C"/>
    <w:rsid w:val="00CB5744"/>
    <w:rsid w:val="00CB63B3"/>
    <w:rsid w:val="00CB70B7"/>
    <w:rsid w:val="00CC2AF7"/>
    <w:rsid w:val="00CC3D3F"/>
    <w:rsid w:val="00CC6DFE"/>
    <w:rsid w:val="00CC7127"/>
    <w:rsid w:val="00CC7247"/>
    <w:rsid w:val="00CD05FB"/>
    <w:rsid w:val="00CD2F54"/>
    <w:rsid w:val="00CD58C2"/>
    <w:rsid w:val="00CD593A"/>
    <w:rsid w:val="00CD63EA"/>
    <w:rsid w:val="00CD6B7F"/>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FF6"/>
    <w:rsid w:val="00D04B85"/>
    <w:rsid w:val="00D04BF3"/>
    <w:rsid w:val="00D04FFA"/>
    <w:rsid w:val="00D0527B"/>
    <w:rsid w:val="00D05CC7"/>
    <w:rsid w:val="00D10A27"/>
    <w:rsid w:val="00D11350"/>
    <w:rsid w:val="00D122A6"/>
    <w:rsid w:val="00D128AF"/>
    <w:rsid w:val="00D14F24"/>
    <w:rsid w:val="00D16413"/>
    <w:rsid w:val="00D166F4"/>
    <w:rsid w:val="00D21F74"/>
    <w:rsid w:val="00D21FF1"/>
    <w:rsid w:val="00D2200F"/>
    <w:rsid w:val="00D22E79"/>
    <w:rsid w:val="00D24266"/>
    <w:rsid w:val="00D242C6"/>
    <w:rsid w:val="00D24A0C"/>
    <w:rsid w:val="00D25DD3"/>
    <w:rsid w:val="00D3096D"/>
    <w:rsid w:val="00D30BC1"/>
    <w:rsid w:val="00D311AB"/>
    <w:rsid w:val="00D31DA7"/>
    <w:rsid w:val="00D334C6"/>
    <w:rsid w:val="00D34409"/>
    <w:rsid w:val="00D35325"/>
    <w:rsid w:val="00D41F62"/>
    <w:rsid w:val="00D4349C"/>
    <w:rsid w:val="00D44DC6"/>
    <w:rsid w:val="00D46D6F"/>
    <w:rsid w:val="00D47263"/>
    <w:rsid w:val="00D5145D"/>
    <w:rsid w:val="00D5235B"/>
    <w:rsid w:val="00D55FDA"/>
    <w:rsid w:val="00D56417"/>
    <w:rsid w:val="00D57FAE"/>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6AE"/>
    <w:rsid w:val="00E15753"/>
    <w:rsid w:val="00E15D6F"/>
    <w:rsid w:val="00E2047A"/>
    <w:rsid w:val="00E20762"/>
    <w:rsid w:val="00E21656"/>
    <w:rsid w:val="00E21727"/>
    <w:rsid w:val="00E226C7"/>
    <w:rsid w:val="00E23625"/>
    <w:rsid w:val="00E236D7"/>
    <w:rsid w:val="00E2370A"/>
    <w:rsid w:val="00E24CB2"/>
    <w:rsid w:val="00E2602D"/>
    <w:rsid w:val="00E26538"/>
    <w:rsid w:val="00E26BC5"/>
    <w:rsid w:val="00E30070"/>
    <w:rsid w:val="00E309D3"/>
    <w:rsid w:val="00E32D88"/>
    <w:rsid w:val="00E336FF"/>
    <w:rsid w:val="00E338D1"/>
    <w:rsid w:val="00E3402A"/>
    <w:rsid w:val="00E343EB"/>
    <w:rsid w:val="00E351E5"/>
    <w:rsid w:val="00E365FA"/>
    <w:rsid w:val="00E36987"/>
    <w:rsid w:val="00E41343"/>
    <w:rsid w:val="00E42D33"/>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6662E"/>
    <w:rsid w:val="00E70295"/>
    <w:rsid w:val="00E7236D"/>
    <w:rsid w:val="00E73C38"/>
    <w:rsid w:val="00E75D02"/>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A50A9"/>
    <w:rsid w:val="00EB02D2"/>
    <w:rsid w:val="00EB17F8"/>
    <w:rsid w:val="00EB2B26"/>
    <w:rsid w:val="00EB3025"/>
    <w:rsid w:val="00EB53BA"/>
    <w:rsid w:val="00EB59A2"/>
    <w:rsid w:val="00EB5A41"/>
    <w:rsid w:val="00EB5EEB"/>
    <w:rsid w:val="00EB60AA"/>
    <w:rsid w:val="00EB7467"/>
    <w:rsid w:val="00EB7AB7"/>
    <w:rsid w:val="00EC26EC"/>
    <w:rsid w:val="00EC6769"/>
    <w:rsid w:val="00EC6B73"/>
    <w:rsid w:val="00EC71D1"/>
    <w:rsid w:val="00EC7BF4"/>
    <w:rsid w:val="00ED1906"/>
    <w:rsid w:val="00ED30FD"/>
    <w:rsid w:val="00ED6123"/>
    <w:rsid w:val="00ED6A28"/>
    <w:rsid w:val="00ED7E1F"/>
    <w:rsid w:val="00ED7E3E"/>
    <w:rsid w:val="00EE299F"/>
    <w:rsid w:val="00EE37D2"/>
    <w:rsid w:val="00EE4673"/>
    <w:rsid w:val="00EE6755"/>
    <w:rsid w:val="00EE70D2"/>
    <w:rsid w:val="00EF254C"/>
    <w:rsid w:val="00EF2F5F"/>
    <w:rsid w:val="00EF3BA2"/>
    <w:rsid w:val="00EF50CE"/>
    <w:rsid w:val="00EF5E3D"/>
    <w:rsid w:val="00EF6D20"/>
    <w:rsid w:val="00EF6E1C"/>
    <w:rsid w:val="00EF6F14"/>
    <w:rsid w:val="00EF7B53"/>
    <w:rsid w:val="00F073D3"/>
    <w:rsid w:val="00F10E7E"/>
    <w:rsid w:val="00F11B92"/>
    <w:rsid w:val="00F125D8"/>
    <w:rsid w:val="00F12C6D"/>
    <w:rsid w:val="00F14BF3"/>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51A8F"/>
    <w:rsid w:val="00F62F8B"/>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710"/>
    <w:rsid w:val="00F8544E"/>
    <w:rsid w:val="00F860B7"/>
    <w:rsid w:val="00F86492"/>
    <w:rsid w:val="00F901F3"/>
    <w:rsid w:val="00F90AB4"/>
    <w:rsid w:val="00F90C36"/>
    <w:rsid w:val="00F9115A"/>
    <w:rsid w:val="00F917F5"/>
    <w:rsid w:val="00F91D50"/>
    <w:rsid w:val="00F94184"/>
    <w:rsid w:val="00F94CB1"/>
    <w:rsid w:val="00F960D9"/>
    <w:rsid w:val="00FA25B2"/>
    <w:rsid w:val="00FA28C0"/>
    <w:rsid w:val="00FA38E0"/>
    <w:rsid w:val="00FA65C5"/>
    <w:rsid w:val="00FA6826"/>
    <w:rsid w:val="00FA720A"/>
    <w:rsid w:val="00FA72E8"/>
    <w:rsid w:val="00FB1ADB"/>
    <w:rsid w:val="00FB31F6"/>
    <w:rsid w:val="00FB4D57"/>
    <w:rsid w:val="00FB5896"/>
    <w:rsid w:val="00FD00E4"/>
    <w:rsid w:val="00FD0951"/>
    <w:rsid w:val="00FD360F"/>
    <w:rsid w:val="00FD439B"/>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7497FE-4149-4E38-90AB-D46AF00E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D065FF3A-CA27-4005-8A18-9DF4A20E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12745</Words>
  <Characters>70102</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82682</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6</cp:revision>
  <cp:lastPrinted>2017-08-03T23:04:00Z</cp:lastPrinted>
  <dcterms:created xsi:type="dcterms:W3CDTF">2017-08-04T12:35:00Z</dcterms:created>
  <dcterms:modified xsi:type="dcterms:W3CDTF">2017-08-04T12:48:00Z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